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07DA9" w14:textId="77777777" w:rsidR="00096865" w:rsidRPr="00856D09" w:rsidRDefault="00096865" w:rsidP="00EF3662">
      <w:pPr>
        <w:pStyle w:val="BodyTextIndent"/>
        <w:spacing w:line="240" w:lineRule="auto"/>
        <w:jc w:val="center"/>
        <w:rPr>
          <w:rFonts w:ascii="GHEA Grapalat" w:hAnsi="GHEA Grapalat"/>
          <w:i w:val="0"/>
          <w:lang w:val="af-ZA"/>
        </w:rPr>
      </w:pPr>
    </w:p>
    <w:p w14:paraId="6C618EAA" w14:textId="77777777" w:rsidR="00642EFE" w:rsidRPr="00A15B2B" w:rsidRDefault="00642EFE" w:rsidP="00EF3662">
      <w:pPr>
        <w:pStyle w:val="BodyTextIndent"/>
        <w:spacing w:line="240" w:lineRule="auto"/>
        <w:jc w:val="center"/>
        <w:rPr>
          <w:rFonts w:ascii="GHEA Grapalat" w:hAnsi="GHEA Grapalat"/>
          <w:b/>
          <w:i w:val="0"/>
          <w:lang w:val="af-ZA"/>
        </w:rPr>
      </w:pPr>
      <w:r w:rsidRPr="00A15B2B">
        <w:rPr>
          <w:rFonts w:ascii="GHEA Grapalat" w:hAnsi="GHEA Grapalat"/>
          <w:b/>
          <w:i w:val="0"/>
          <w:lang w:val="af-ZA"/>
        </w:rPr>
        <w:t>ՀԱՅՏԱՐԱՐՈՒԹՅՈՒՆ</w:t>
      </w:r>
    </w:p>
    <w:p w14:paraId="75AAFA87" w14:textId="6DC7A287" w:rsidR="00642EFE" w:rsidRPr="00A15B2B" w:rsidRDefault="000D7AAF" w:rsidP="00EF3662">
      <w:pPr>
        <w:pStyle w:val="BodyTextIndent"/>
        <w:spacing w:line="240" w:lineRule="auto"/>
        <w:jc w:val="center"/>
        <w:rPr>
          <w:rFonts w:ascii="GHEA Grapalat" w:hAnsi="GHEA Grapalat"/>
          <w:b/>
          <w:i w:val="0"/>
          <w:lang w:val="af-ZA"/>
        </w:rPr>
      </w:pPr>
      <w:r w:rsidRPr="00A15B2B">
        <w:rPr>
          <w:rFonts w:ascii="GHEA Grapalat" w:hAnsi="GHEA Grapalat"/>
          <w:b/>
          <w:i w:val="0"/>
          <w:lang w:val="af-ZA"/>
        </w:rPr>
        <w:t>ԳՆԱՆՇՄԱՆ ՀԱՐՑՄԱՆ</w:t>
      </w:r>
      <w:r w:rsidR="00642EFE" w:rsidRPr="00A15B2B">
        <w:rPr>
          <w:rFonts w:ascii="GHEA Grapalat" w:hAnsi="GHEA Grapalat"/>
          <w:b/>
          <w:i w:val="0"/>
          <w:lang w:val="af-ZA"/>
        </w:rPr>
        <w:t xml:space="preserve"> ՄԱՍԻՆ</w:t>
      </w:r>
    </w:p>
    <w:p w14:paraId="3B5A071A" w14:textId="77777777" w:rsidR="00642EFE" w:rsidRPr="00A15B2B" w:rsidRDefault="00642EFE" w:rsidP="00EF3662">
      <w:pPr>
        <w:pStyle w:val="BodyTextIndent"/>
        <w:spacing w:line="240" w:lineRule="auto"/>
        <w:jc w:val="center"/>
        <w:rPr>
          <w:rFonts w:ascii="GHEA Grapalat" w:hAnsi="GHEA Grapalat"/>
          <w:b/>
          <w:i w:val="0"/>
          <w:lang w:val="af-ZA"/>
        </w:rPr>
      </w:pPr>
    </w:p>
    <w:p w14:paraId="07CF463E" w14:textId="77777777" w:rsidR="00642EFE" w:rsidRPr="00A15B2B" w:rsidRDefault="00642EFE" w:rsidP="00EF3662">
      <w:pPr>
        <w:pStyle w:val="BodyTextIndent"/>
        <w:spacing w:line="240" w:lineRule="auto"/>
        <w:jc w:val="center"/>
        <w:rPr>
          <w:rFonts w:ascii="GHEA Grapalat" w:hAnsi="GHEA Grapalat"/>
          <w:i w:val="0"/>
          <w:lang w:val="af-ZA"/>
        </w:rPr>
      </w:pPr>
      <w:r w:rsidRPr="00A15B2B">
        <w:rPr>
          <w:rFonts w:ascii="GHEA Grapalat" w:hAnsi="GHEA Grapalat"/>
          <w:i w:val="0"/>
          <w:lang w:val="af-ZA"/>
        </w:rPr>
        <w:t xml:space="preserve">Հայտարարության սույն տեքստը հաստատված է </w:t>
      </w:r>
      <w:r w:rsidR="00C0193C" w:rsidRPr="00A15B2B">
        <w:rPr>
          <w:rFonts w:ascii="GHEA Grapalat" w:hAnsi="GHEA Grapalat"/>
          <w:i w:val="0"/>
          <w:lang w:val="af-ZA"/>
        </w:rPr>
        <w:t xml:space="preserve">գնահատող </w:t>
      </w:r>
      <w:r w:rsidRPr="00A15B2B">
        <w:rPr>
          <w:rFonts w:ascii="GHEA Grapalat" w:hAnsi="GHEA Grapalat"/>
          <w:i w:val="0"/>
          <w:lang w:val="af-ZA"/>
        </w:rPr>
        <w:t>հանձնաժողովի</w:t>
      </w:r>
    </w:p>
    <w:p w14:paraId="35C66B2D" w14:textId="7306ABAD" w:rsidR="0091042F" w:rsidRPr="00A15B2B" w:rsidRDefault="00642EFE" w:rsidP="00D21F8D">
      <w:pPr>
        <w:pStyle w:val="BodyTextIndent"/>
        <w:spacing w:line="240" w:lineRule="auto"/>
        <w:jc w:val="center"/>
        <w:rPr>
          <w:rFonts w:ascii="GHEA Grapalat" w:hAnsi="GHEA Grapalat"/>
          <w:i w:val="0"/>
          <w:lang w:val="af-ZA"/>
        </w:rPr>
      </w:pPr>
      <w:r w:rsidRPr="00A15B2B">
        <w:rPr>
          <w:rFonts w:ascii="GHEA Grapalat" w:hAnsi="GHEA Grapalat"/>
          <w:i w:val="0"/>
          <w:lang w:val="af-ZA"/>
        </w:rPr>
        <w:t>20</w:t>
      </w:r>
      <w:r w:rsidR="000D7AAF" w:rsidRPr="00A15B2B">
        <w:rPr>
          <w:rFonts w:ascii="GHEA Grapalat" w:hAnsi="GHEA Grapalat"/>
          <w:i w:val="0"/>
          <w:lang w:val="af-ZA"/>
        </w:rPr>
        <w:t xml:space="preserve">24 </w:t>
      </w:r>
      <w:r w:rsidRPr="00A15B2B">
        <w:rPr>
          <w:rFonts w:ascii="GHEA Grapalat" w:hAnsi="GHEA Grapalat"/>
          <w:i w:val="0"/>
          <w:lang w:val="af-ZA"/>
        </w:rPr>
        <w:t xml:space="preserve">թվականի </w:t>
      </w:r>
      <w:r w:rsidR="00A76C15" w:rsidRPr="00A15B2B">
        <w:rPr>
          <w:rFonts w:ascii="GHEA Grapalat" w:hAnsi="GHEA Grapalat"/>
          <w:i w:val="0"/>
          <w:lang w:val="af-ZA"/>
        </w:rPr>
        <w:t>«</w:t>
      </w:r>
      <w:r w:rsidR="00FD3599">
        <w:rPr>
          <w:rFonts w:ascii="GHEA Grapalat" w:hAnsi="GHEA Grapalat"/>
          <w:i w:val="0"/>
          <w:lang w:val="hy-AM"/>
        </w:rPr>
        <w:t>սեպտեմբեր</w:t>
      </w:r>
      <w:r w:rsidR="00A15B2B" w:rsidRPr="00A15B2B">
        <w:rPr>
          <w:rFonts w:ascii="GHEA Grapalat" w:hAnsi="GHEA Grapalat"/>
          <w:i w:val="0"/>
          <w:lang w:val="hy-AM"/>
        </w:rPr>
        <w:t>»</w:t>
      </w:r>
      <w:r w:rsidR="000D7AAF" w:rsidRPr="00A15B2B">
        <w:rPr>
          <w:rFonts w:ascii="GHEA Grapalat" w:hAnsi="GHEA Grapalat"/>
          <w:i w:val="0"/>
          <w:lang w:val="af-ZA"/>
        </w:rPr>
        <w:t>-ի</w:t>
      </w:r>
      <w:r w:rsidRPr="00A15B2B">
        <w:rPr>
          <w:rFonts w:ascii="GHEA Grapalat" w:hAnsi="GHEA Grapalat"/>
          <w:i w:val="0"/>
          <w:lang w:val="af-ZA"/>
        </w:rPr>
        <w:t xml:space="preserve">  </w:t>
      </w:r>
      <w:r w:rsidR="003C53D4" w:rsidRPr="00A15B2B">
        <w:rPr>
          <w:rFonts w:ascii="GHEA Grapalat" w:hAnsi="GHEA Grapalat"/>
          <w:i w:val="0"/>
          <w:lang w:val="af-ZA"/>
        </w:rPr>
        <w:t>«</w:t>
      </w:r>
      <w:r w:rsidR="00FD3599">
        <w:rPr>
          <w:rFonts w:ascii="GHEA Grapalat" w:hAnsi="GHEA Grapalat"/>
          <w:i w:val="0"/>
          <w:lang w:val="hy-AM"/>
        </w:rPr>
        <w:t>2</w:t>
      </w:r>
      <w:r w:rsidR="003C53D4" w:rsidRPr="00A15B2B">
        <w:rPr>
          <w:rFonts w:ascii="GHEA Grapalat" w:hAnsi="GHEA Grapalat"/>
          <w:i w:val="0"/>
          <w:lang w:val="af-ZA"/>
        </w:rPr>
        <w:t>»</w:t>
      </w:r>
      <w:r w:rsidR="000D7AAF" w:rsidRPr="00A15B2B">
        <w:rPr>
          <w:rFonts w:ascii="GHEA Grapalat" w:hAnsi="GHEA Grapalat"/>
          <w:i w:val="0"/>
          <w:lang w:val="af-ZA"/>
        </w:rPr>
        <w:t>-ի</w:t>
      </w:r>
      <w:r w:rsidRPr="00A15B2B">
        <w:rPr>
          <w:rFonts w:ascii="GHEA Grapalat" w:hAnsi="GHEA Grapalat"/>
          <w:i w:val="0"/>
          <w:lang w:val="af-ZA"/>
        </w:rPr>
        <w:t xml:space="preserve"> </w:t>
      </w:r>
      <w:r w:rsidR="00A76C15" w:rsidRPr="00A15B2B">
        <w:rPr>
          <w:rFonts w:ascii="GHEA Grapalat" w:hAnsi="GHEA Grapalat"/>
          <w:i w:val="0"/>
          <w:lang w:val="af-ZA"/>
        </w:rPr>
        <w:t>«</w:t>
      </w:r>
      <w:r w:rsidR="000D7AAF" w:rsidRPr="00A15B2B">
        <w:rPr>
          <w:rFonts w:ascii="GHEA Grapalat" w:hAnsi="GHEA Grapalat"/>
          <w:i w:val="0"/>
          <w:lang w:val="af-ZA"/>
        </w:rPr>
        <w:t>թիվ 1</w:t>
      </w:r>
      <w:r w:rsidR="00A76C15" w:rsidRPr="00A15B2B">
        <w:rPr>
          <w:rFonts w:ascii="GHEA Grapalat" w:hAnsi="GHEA Grapalat"/>
          <w:i w:val="0"/>
          <w:lang w:val="af-ZA"/>
        </w:rPr>
        <w:t>»</w:t>
      </w:r>
      <w:r w:rsidR="003C53D4" w:rsidRPr="00A15B2B">
        <w:rPr>
          <w:rFonts w:ascii="GHEA Grapalat" w:hAnsi="GHEA Grapalat"/>
          <w:i w:val="0"/>
          <w:lang w:val="af-ZA"/>
        </w:rPr>
        <w:t xml:space="preserve"> </w:t>
      </w:r>
      <w:r w:rsidRPr="00A15B2B">
        <w:rPr>
          <w:rFonts w:ascii="GHEA Grapalat" w:hAnsi="GHEA Grapalat"/>
          <w:i w:val="0"/>
          <w:lang w:val="af-ZA"/>
        </w:rPr>
        <w:t xml:space="preserve">որոշմամբ </w:t>
      </w:r>
    </w:p>
    <w:p w14:paraId="180A6F19" w14:textId="77777777" w:rsidR="0091042F" w:rsidRPr="00A15B2B" w:rsidRDefault="0091042F" w:rsidP="00EF3662">
      <w:pPr>
        <w:pStyle w:val="BodyTextIndent"/>
        <w:spacing w:line="240" w:lineRule="auto"/>
        <w:jc w:val="center"/>
        <w:rPr>
          <w:rFonts w:ascii="GHEA Grapalat" w:hAnsi="GHEA Grapalat"/>
          <w:b/>
          <w:i w:val="0"/>
          <w:lang w:val="af-ZA"/>
        </w:rPr>
      </w:pPr>
    </w:p>
    <w:p w14:paraId="6354CC13" w14:textId="18E59906" w:rsidR="0091042F" w:rsidRPr="00A15B2B" w:rsidRDefault="00496E18" w:rsidP="00EF3662">
      <w:pPr>
        <w:pStyle w:val="BodyTextIndent"/>
        <w:spacing w:line="240" w:lineRule="auto"/>
        <w:jc w:val="center"/>
        <w:rPr>
          <w:rFonts w:ascii="GHEA Grapalat" w:hAnsi="GHEA Grapalat"/>
          <w:b/>
          <w:i w:val="0"/>
          <w:lang w:val="af-ZA"/>
        </w:rPr>
      </w:pPr>
      <w:r w:rsidRPr="00A15B2B">
        <w:rPr>
          <w:rFonts w:ascii="GHEA Grapalat" w:hAnsi="GHEA Grapalat"/>
          <w:b/>
          <w:i w:val="0"/>
          <w:lang w:val="af-ZA"/>
        </w:rPr>
        <w:t xml:space="preserve">Ընթացակարգի </w:t>
      </w:r>
      <w:r w:rsidR="00642EFE" w:rsidRPr="00A15B2B">
        <w:rPr>
          <w:rFonts w:ascii="GHEA Grapalat" w:hAnsi="GHEA Grapalat"/>
          <w:b/>
          <w:i w:val="0"/>
          <w:lang w:val="af-ZA"/>
        </w:rPr>
        <w:t>ծածկագիրը`</w:t>
      </w:r>
      <w:r w:rsidR="0091042F" w:rsidRPr="00A15B2B">
        <w:rPr>
          <w:rFonts w:ascii="GHEA Grapalat" w:hAnsi="GHEA Grapalat"/>
          <w:b/>
          <w:i w:val="0"/>
          <w:lang w:val="af-ZA"/>
        </w:rPr>
        <w:t xml:space="preserve"> </w:t>
      </w:r>
      <w:r w:rsidR="00316381" w:rsidRPr="00A15B2B">
        <w:rPr>
          <w:rFonts w:ascii="GHEA Grapalat" w:hAnsi="GHEA Grapalat"/>
          <w:b/>
          <w:i w:val="0"/>
          <w:lang w:val="af-ZA"/>
        </w:rPr>
        <w:t xml:space="preserve"> </w:t>
      </w:r>
      <w:r w:rsidR="000D7AAF" w:rsidRPr="00A15B2B">
        <w:rPr>
          <w:rFonts w:ascii="GHEA Grapalat" w:hAnsi="GHEA Grapalat"/>
          <w:b/>
          <w:i w:val="0"/>
          <w:szCs w:val="24"/>
          <w:lang w:val="af-ZA"/>
        </w:rPr>
        <w:t>«</w:t>
      </w:r>
      <w:r w:rsidR="00F97F13">
        <w:rPr>
          <w:rFonts w:ascii="GHEA Grapalat" w:hAnsi="GHEA Grapalat"/>
          <w:b/>
          <w:i w:val="0"/>
          <w:szCs w:val="24"/>
          <w:lang w:val="af-ZA"/>
        </w:rPr>
        <w:t>ՄՍԿ-ԳՀԱՇՁԲ-24/06</w:t>
      </w:r>
      <w:bookmarkStart w:id="0" w:name="_GoBack"/>
      <w:bookmarkEnd w:id="0"/>
      <w:r w:rsidR="000D7AAF" w:rsidRPr="00A15B2B">
        <w:rPr>
          <w:rFonts w:ascii="GHEA Grapalat" w:hAnsi="GHEA Grapalat"/>
          <w:b/>
          <w:i w:val="0"/>
          <w:szCs w:val="24"/>
          <w:lang w:val="af-ZA"/>
        </w:rPr>
        <w:t>»</w:t>
      </w:r>
      <w:r w:rsidR="000D7AAF" w:rsidRPr="00A15B2B">
        <w:rPr>
          <w:rFonts w:ascii="GHEA Grapalat" w:hAnsi="GHEA Grapalat"/>
          <w:b/>
          <w:szCs w:val="24"/>
          <w:lang w:val="af-ZA"/>
        </w:rPr>
        <w:t xml:space="preserve"> </w:t>
      </w:r>
      <w:r w:rsidR="009F18D0" w:rsidRPr="00A15B2B">
        <w:rPr>
          <w:rFonts w:ascii="GHEA Grapalat" w:hAnsi="GHEA Grapalat"/>
          <w:b/>
          <w:i w:val="0"/>
          <w:sz w:val="16"/>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760F528B" w14:textId="6766C59B" w:rsidR="00642EFE" w:rsidRPr="00E6597C" w:rsidRDefault="00642EFE" w:rsidP="000D7AAF">
      <w:pPr>
        <w:pStyle w:val="BodyTextIndent"/>
        <w:spacing w:line="240" w:lineRule="auto"/>
        <w:ind w:firstLine="708"/>
        <w:jc w:val="left"/>
        <w:rPr>
          <w:rFonts w:ascii="GHEA Grapalat" w:hAnsi="GHEA Grapalat"/>
          <w:i w:val="0"/>
          <w:lang w:val="af-ZA"/>
        </w:rPr>
      </w:pPr>
      <w:r w:rsidRPr="00E6597C">
        <w:rPr>
          <w:rFonts w:ascii="GHEA Grapalat" w:hAnsi="GHEA Grapalat"/>
          <w:i w:val="0"/>
          <w:lang w:val="af-ZA"/>
        </w:rPr>
        <w:t>Պատվիրատուն`</w:t>
      </w:r>
      <w:r w:rsidR="00856D09">
        <w:rPr>
          <w:rFonts w:ascii="GHEA Grapalat" w:hAnsi="GHEA Grapalat"/>
          <w:i w:val="0"/>
          <w:lang w:val="hy-AM"/>
        </w:rPr>
        <w:t xml:space="preserve"> </w:t>
      </w:r>
      <w:r w:rsidR="008133F7">
        <w:rPr>
          <w:rFonts w:ascii="GHEA Grapalat" w:hAnsi="GHEA Grapalat"/>
          <w:i w:val="0"/>
          <w:lang w:val="hy-AM"/>
        </w:rPr>
        <w:t>«</w:t>
      </w:r>
      <w:r w:rsidR="00F97F13" w:rsidRPr="00F97F13">
        <w:rPr>
          <w:rFonts w:ascii="GHEA Grapalat" w:hAnsi="GHEA Grapalat" w:cs="Tahoma"/>
          <w:b/>
          <w:i w:val="0"/>
          <w:color w:val="000000"/>
          <w:lang w:val="hy-AM"/>
        </w:rPr>
        <w:t>Հրազդանի   Մանկապատանեկան  ստեղծագործական  կենտրոն</w:t>
      </w:r>
      <w:r w:rsidR="008133F7">
        <w:rPr>
          <w:rFonts w:ascii="GHEA Grapalat" w:hAnsi="GHEA Grapalat"/>
          <w:i w:val="0"/>
          <w:szCs w:val="24"/>
          <w:lang w:val="hy-AM"/>
        </w:rPr>
        <w:t xml:space="preserve">» </w:t>
      </w:r>
      <w:r w:rsidR="000D7AAF" w:rsidRPr="000D7AAF">
        <w:rPr>
          <w:rFonts w:ascii="GHEA Grapalat" w:hAnsi="GHEA Grapalat"/>
          <w:i w:val="0"/>
          <w:szCs w:val="24"/>
        </w:rPr>
        <w:t>համայնքային</w:t>
      </w:r>
      <w:r w:rsidR="000D7AAF" w:rsidRPr="00A15B2B">
        <w:rPr>
          <w:rFonts w:ascii="GHEA Grapalat" w:hAnsi="GHEA Grapalat"/>
          <w:i w:val="0"/>
          <w:szCs w:val="24"/>
          <w:lang w:val="af-ZA"/>
        </w:rPr>
        <w:t xml:space="preserve"> </w:t>
      </w:r>
      <w:r w:rsidR="000D7AAF" w:rsidRPr="000D7AAF">
        <w:rPr>
          <w:rFonts w:ascii="GHEA Grapalat" w:hAnsi="GHEA Grapalat"/>
          <w:i w:val="0"/>
          <w:szCs w:val="24"/>
        </w:rPr>
        <w:t>ոչ</w:t>
      </w:r>
      <w:r w:rsidR="000D7AAF" w:rsidRPr="00A15B2B">
        <w:rPr>
          <w:rFonts w:ascii="GHEA Grapalat" w:hAnsi="GHEA Grapalat"/>
          <w:i w:val="0"/>
          <w:szCs w:val="24"/>
          <w:lang w:val="af-ZA"/>
        </w:rPr>
        <w:t xml:space="preserve"> </w:t>
      </w:r>
      <w:r w:rsidR="000D7AAF" w:rsidRPr="000D7AAF">
        <w:rPr>
          <w:rFonts w:ascii="GHEA Grapalat" w:hAnsi="GHEA Grapalat"/>
          <w:i w:val="0"/>
          <w:szCs w:val="24"/>
        </w:rPr>
        <w:t>առևտրային</w:t>
      </w:r>
      <w:r w:rsidR="000D7AAF" w:rsidRPr="00A15B2B">
        <w:rPr>
          <w:rFonts w:ascii="GHEA Grapalat" w:hAnsi="GHEA Grapalat"/>
          <w:i w:val="0"/>
          <w:szCs w:val="24"/>
          <w:lang w:val="af-ZA"/>
        </w:rPr>
        <w:t xml:space="preserve"> </w:t>
      </w:r>
      <w:r w:rsidR="000D7AAF" w:rsidRPr="000D7AAF">
        <w:rPr>
          <w:rFonts w:ascii="GHEA Grapalat" w:hAnsi="GHEA Grapalat"/>
          <w:i w:val="0"/>
          <w:szCs w:val="24"/>
        </w:rPr>
        <w:t>կազմակերպությ</w:t>
      </w:r>
      <w:r w:rsidR="000D7AAF">
        <w:rPr>
          <w:rFonts w:ascii="GHEA Grapalat" w:hAnsi="GHEA Grapalat"/>
          <w:i w:val="0"/>
          <w:szCs w:val="24"/>
        </w:rPr>
        <w:t>ու</w:t>
      </w:r>
      <w:r w:rsidR="000D7AAF" w:rsidRPr="000D7AAF">
        <w:rPr>
          <w:rFonts w:ascii="GHEA Grapalat" w:hAnsi="GHEA Grapalat"/>
          <w:i w:val="0"/>
          <w:szCs w:val="24"/>
        </w:rPr>
        <w:t>ն</w:t>
      </w:r>
      <w:r w:rsidR="000D7AAF">
        <w:rPr>
          <w:rFonts w:ascii="GHEA Grapalat" w:hAnsi="GHEA Grapalat"/>
          <w:i w:val="0"/>
          <w:szCs w:val="24"/>
        </w:rPr>
        <w:t>ը</w:t>
      </w:r>
      <w:r w:rsidR="00A15B2B">
        <w:rPr>
          <w:rFonts w:ascii="GHEA Grapalat" w:hAnsi="GHEA Grapalat"/>
          <w:i w:val="0"/>
          <w:szCs w:val="24"/>
          <w:lang w:val="hy-AM"/>
        </w:rPr>
        <w:t xml:space="preserve">, </w:t>
      </w:r>
      <w:r w:rsidRPr="00E6597C">
        <w:rPr>
          <w:rFonts w:ascii="GHEA Grapalat" w:hAnsi="GHEA Grapalat"/>
          <w:i w:val="0"/>
          <w:lang w:val="af-ZA"/>
        </w:rPr>
        <w:t xml:space="preserve">որը գտնվում </w:t>
      </w:r>
      <w:r w:rsidRPr="000D7AAF">
        <w:rPr>
          <w:rFonts w:ascii="GHEA Grapalat" w:hAnsi="GHEA Grapalat"/>
          <w:i w:val="0"/>
          <w:lang w:val="af-ZA"/>
        </w:rPr>
        <w:t>է</w:t>
      </w:r>
      <w:r w:rsidR="00CF2176">
        <w:rPr>
          <w:rFonts w:ascii="GHEA Grapalat" w:hAnsi="GHEA Grapalat"/>
          <w:i w:val="0"/>
          <w:color w:val="FF0000"/>
          <w:lang w:val="hy-AM"/>
        </w:rPr>
        <w:t xml:space="preserve"> </w:t>
      </w:r>
      <w:r w:rsidR="00F97F13">
        <w:rPr>
          <w:rFonts w:ascii="GHEA Grapalat" w:hAnsi="GHEA Grapalat"/>
          <w:i w:val="0"/>
          <w:color w:val="FF0000"/>
          <w:lang w:val="hy-AM"/>
        </w:rPr>
        <w:t>ք. Հր</w:t>
      </w:r>
      <w:r w:rsidR="000C54FE">
        <w:rPr>
          <w:rFonts w:ascii="GHEA Grapalat" w:hAnsi="GHEA Grapalat"/>
          <w:i w:val="0"/>
          <w:color w:val="FF0000"/>
          <w:lang w:val="hy-AM"/>
        </w:rPr>
        <w:t>ազդան</w:t>
      </w:r>
      <w:r w:rsidR="00F97F13" w:rsidRPr="00FD3599">
        <w:rPr>
          <w:rFonts w:ascii="GHEA Grapalat" w:hAnsi="GHEA Grapalat"/>
          <w:i w:val="0"/>
          <w:color w:val="FF0000"/>
          <w:lang w:val="af-ZA"/>
        </w:rPr>
        <w:t xml:space="preserve"> </w:t>
      </w:r>
      <w:r w:rsidR="00F97F13">
        <w:rPr>
          <w:rFonts w:ascii="GHEA Grapalat" w:hAnsi="GHEA Grapalat"/>
          <w:i w:val="0"/>
          <w:color w:val="FF0000"/>
          <w:lang w:val="en-US"/>
        </w:rPr>
        <w:t>Կենտրոն</w:t>
      </w:r>
      <w:r w:rsidR="00F97F13" w:rsidRPr="00FD3599">
        <w:rPr>
          <w:rFonts w:ascii="GHEA Grapalat" w:hAnsi="GHEA Grapalat"/>
          <w:i w:val="0"/>
          <w:color w:val="FF0000"/>
          <w:lang w:val="af-ZA"/>
        </w:rPr>
        <w:t xml:space="preserve"> </w:t>
      </w:r>
      <w:r w:rsidR="00F97F13">
        <w:rPr>
          <w:rFonts w:ascii="GHEA Grapalat" w:hAnsi="GHEA Grapalat"/>
          <w:i w:val="0"/>
          <w:color w:val="FF0000"/>
          <w:lang w:val="en-US"/>
        </w:rPr>
        <w:t>թաղամաս</w:t>
      </w:r>
      <w:r w:rsidR="00F97F13" w:rsidRPr="00FD3599">
        <w:rPr>
          <w:rFonts w:ascii="GHEA Grapalat" w:hAnsi="GHEA Grapalat"/>
          <w:i w:val="0"/>
          <w:color w:val="FF0000"/>
          <w:lang w:val="af-ZA"/>
        </w:rPr>
        <w:t xml:space="preserve">, </w:t>
      </w:r>
      <w:r w:rsidR="00F97F13">
        <w:rPr>
          <w:rFonts w:ascii="GHEA Grapalat" w:hAnsi="GHEA Grapalat"/>
          <w:i w:val="0"/>
          <w:color w:val="FF0000"/>
          <w:lang w:val="en-US"/>
        </w:rPr>
        <w:t>Օգոստոսի</w:t>
      </w:r>
      <w:r w:rsidR="00F97F13" w:rsidRPr="00FD3599">
        <w:rPr>
          <w:rFonts w:ascii="GHEA Grapalat" w:hAnsi="GHEA Grapalat"/>
          <w:i w:val="0"/>
          <w:color w:val="FF0000"/>
          <w:lang w:val="af-ZA"/>
        </w:rPr>
        <w:t xml:space="preserve"> 23 </w:t>
      </w:r>
      <w:r w:rsidR="00F97F13">
        <w:rPr>
          <w:rFonts w:ascii="GHEA Grapalat" w:hAnsi="GHEA Grapalat"/>
          <w:i w:val="0"/>
          <w:color w:val="FF0000"/>
          <w:lang w:val="en-US"/>
        </w:rPr>
        <w:t>փ</w:t>
      </w:r>
      <w:r w:rsidR="00F97F13" w:rsidRPr="00FD3599">
        <w:rPr>
          <w:rFonts w:ascii="GHEA Grapalat" w:hAnsi="GHEA Grapalat"/>
          <w:i w:val="0"/>
          <w:color w:val="FF0000"/>
          <w:lang w:val="af-ZA"/>
        </w:rPr>
        <w:t xml:space="preserve">, 72 </w:t>
      </w:r>
      <w:r w:rsidR="00F97F13">
        <w:rPr>
          <w:rFonts w:ascii="GHEA Grapalat" w:hAnsi="GHEA Grapalat"/>
          <w:i w:val="0"/>
          <w:color w:val="FF0000"/>
          <w:lang w:val="en-US"/>
        </w:rPr>
        <w:t>շ</w:t>
      </w:r>
      <w:r w:rsidR="00F97F13" w:rsidRPr="00FD3599">
        <w:rPr>
          <w:rFonts w:ascii="GHEA Grapalat" w:hAnsi="GHEA Grapalat"/>
          <w:i w:val="0"/>
          <w:color w:val="FF0000"/>
          <w:lang w:val="af-ZA"/>
        </w:rPr>
        <w:t>.</w:t>
      </w:r>
      <w:r w:rsidR="000C54FE">
        <w:rPr>
          <w:rFonts w:ascii="GHEA Grapalat" w:hAnsi="GHEA Grapalat"/>
          <w:i w:val="0"/>
          <w:color w:val="FF0000"/>
          <w:lang w:val="hy-AM"/>
        </w:rPr>
        <w:t xml:space="preserve"> </w:t>
      </w:r>
      <w:r w:rsidRPr="00E6597C">
        <w:rPr>
          <w:rFonts w:ascii="GHEA Grapalat" w:hAnsi="GHEA Grapalat"/>
          <w:i w:val="0"/>
          <w:lang w:val="af-ZA"/>
        </w:rPr>
        <w:t>հասցեում,</w:t>
      </w:r>
      <w:r w:rsidR="000D7AAF">
        <w:rPr>
          <w:rFonts w:ascii="GHEA Grapalat" w:hAnsi="GHEA Grapalat"/>
          <w:i w:val="0"/>
          <w:lang w:val="af-ZA"/>
        </w:rPr>
        <w:t xml:space="preserve"> </w:t>
      </w:r>
      <w:r w:rsidRPr="00E6597C">
        <w:rPr>
          <w:rFonts w:ascii="GHEA Grapalat" w:hAnsi="GHEA Grapalat"/>
          <w:i w:val="0"/>
          <w:lang w:val="af-ZA"/>
        </w:rPr>
        <w:t xml:space="preserve">հայտարարում է </w:t>
      </w:r>
      <w:r w:rsidR="000D7AAF">
        <w:rPr>
          <w:rFonts w:ascii="GHEA Grapalat" w:hAnsi="GHEA Grapalat"/>
          <w:i w:val="0"/>
          <w:lang w:val="af-ZA"/>
        </w:rPr>
        <w:t>գնանշման հարցում</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14:paraId="59B22751" w14:textId="611B34E2" w:rsidR="00341A74" w:rsidRPr="00E6597C" w:rsidRDefault="00496E18" w:rsidP="00CF2176">
      <w:pPr>
        <w:pStyle w:val="BodyTextIndent"/>
        <w:spacing w:line="240" w:lineRule="auto"/>
        <w:ind w:left="705" w:firstLine="0"/>
        <w:rPr>
          <w:rFonts w:ascii="GHEA Grapalat" w:hAnsi="GHEA Grapalat"/>
          <w:i w:val="0"/>
          <w:lang w:val="af-ZA"/>
        </w:rPr>
      </w:pPr>
      <w:bookmarkStart w:id="1" w:name="_Hlk23167417"/>
      <w:r w:rsidRPr="00E6597C">
        <w:rPr>
          <w:rFonts w:ascii="GHEA Grapalat" w:hAnsi="GHEA Grapalat"/>
          <w:i w:val="0"/>
          <w:lang w:val="af-ZA"/>
        </w:rPr>
        <w:t>Սույն ընթացակարգի</w:t>
      </w:r>
      <w:bookmarkEnd w:id="1"/>
      <w:r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Pr="00E6597C">
        <w:rPr>
          <w:rFonts w:ascii="GHEA Grapalat" w:hAnsi="GHEA Grapalat"/>
          <w:i w:val="0"/>
          <w:lang w:val="af-ZA"/>
        </w:rPr>
        <w:t xml:space="preserve"> </w:t>
      </w:r>
      <w:r w:rsidR="00CF2176" w:rsidRPr="00856D09">
        <w:rPr>
          <w:rFonts w:ascii="GHEA Grapalat" w:hAnsi="GHEA Grapalat"/>
          <w:b/>
          <w:i w:val="0"/>
          <w:lang w:val="hy-AM"/>
        </w:rPr>
        <w:t>«</w:t>
      </w:r>
      <w:r w:rsidR="00F97F13">
        <w:rPr>
          <w:rFonts w:ascii="GHEA Grapalat" w:hAnsi="GHEA Grapalat" w:cs="Sylfaen"/>
          <w:b/>
          <w:i w:val="0"/>
          <w:color w:val="000000"/>
        </w:rPr>
        <w:t>Գ</w:t>
      </w:r>
      <w:r w:rsidR="00F97F13" w:rsidRPr="00F97F13">
        <w:rPr>
          <w:rFonts w:ascii="GHEA Grapalat" w:hAnsi="GHEA Grapalat" w:cs="Sylfaen"/>
          <w:b/>
          <w:i w:val="0"/>
          <w:color w:val="000000"/>
        </w:rPr>
        <w:t>ազամոնտաժման</w:t>
      </w:r>
      <w:r w:rsidR="00F97F13" w:rsidRPr="00FD3599">
        <w:rPr>
          <w:rFonts w:ascii="GHEA Grapalat" w:hAnsi="GHEA Grapalat" w:cs="Sylfaen"/>
          <w:b/>
          <w:i w:val="0"/>
          <w:color w:val="000000"/>
          <w:lang w:val="af-ZA"/>
        </w:rPr>
        <w:t xml:space="preserve"> </w:t>
      </w:r>
      <w:r w:rsidR="00F97F13" w:rsidRPr="00F97F13">
        <w:rPr>
          <w:rFonts w:ascii="GHEA Grapalat" w:hAnsi="GHEA Grapalat" w:cs="Sylfaen"/>
          <w:b/>
          <w:i w:val="0"/>
          <w:color w:val="000000"/>
        </w:rPr>
        <w:t>եվ</w:t>
      </w:r>
      <w:r w:rsidR="00F97F13" w:rsidRPr="00FD3599">
        <w:rPr>
          <w:rFonts w:ascii="GHEA Grapalat" w:hAnsi="GHEA Grapalat" w:cs="Sylfaen"/>
          <w:b/>
          <w:i w:val="0"/>
          <w:color w:val="000000"/>
          <w:lang w:val="af-ZA"/>
        </w:rPr>
        <w:t xml:space="preserve"> </w:t>
      </w:r>
      <w:r w:rsidR="00F97F13" w:rsidRPr="00F97F13">
        <w:rPr>
          <w:rFonts w:ascii="GHEA Grapalat" w:hAnsi="GHEA Grapalat" w:cs="Sylfaen"/>
          <w:b/>
          <w:i w:val="0"/>
          <w:color w:val="000000"/>
        </w:rPr>
        <w:t>ջեռուցման</w:t>
      </w:r>
      <w:r w:rsidR="00F97F13" w:rsidRPr="00FD3599">
        <w:rPr>
          <w:rFonts w:ascii="GHEA Grapalat" w:hAnsi="GHEA Grapalat" w:cs="Sylfaen"/>
          <w:b/>
          <w:i w:val="0"/>
          <w:color w:val="000000"/>
          <w:lang w:val="af-ZA"/>
        </w:rPr>
        <w:t xml:space="preserve"> </w:t>
      </w:r>
      <w:r w:rsidR="00F97F13" w:rsidRPr="00F97F13">
        <w:rPr>
          <w:rFonts w:ascii="GHEA Grapalat" w:hAnsi="GHEA Grapalat" w:cs="Sylfaen"/>
          <w:b/>
          <w:i w:val="0"/>
          <w:color w:val="000000"/>
        </w:rPr>
        <w:t>համակարգի</w:t>
      </w:r>
      <w:r w:rsidR="00F97F13" w:rsidRPr="00FD3599">
        <w:rPr>
          <w:rFonts w:ascii="GHEA Grapalat" w:hAnsi="GHEA Grapalat" w:cs="Sylfaen"/>
          <w:b/>
          <w:i w:val="0"/>
          <w:color w:val="000000"/>
          <w:lang w:val="af-ZA"/>
        </w:rPr>
        <w:t xml:space="preserve"> </w:t>
      </w:r>
      <w:r w:rsidR="00F97F13" w:rsidRPr="00F97F13">
        <w:rPr>
          <w:rFonts w:ascii="GHEA Grapalat" w:hAnsi="GHEA Grapalat" w:cs="Sylfaen"/>
          <w:b/>
          <w:i w:val="0"/>
          <w:color w:val="000000"/>
          <w:szCs w:val="16"/>
        </w:rPr>
        <w:t>կառուցման</w:t>
      </w:r>
      <w:r w:rsidR="00F97F13" w:rsidRPr="00FD3599">
        <w:rPr>
          <w:rFonts w:ascii="GHEA Grapalat" w:hAnsi="GHEA Grapalat" w:cs="Sylfaen"/>
          <w:b/>
          <w:i w:val="0"/>
          <w:color w:val="000000"/>
          <w:szCs w:val="16"/>
          <w:lang w:val="af-ZA"/>
        </w:rPr>
        <w:t xml:space="preserve"> </w:t>
      </w:r>
      <w:r w:rsidR="00F97F13" w:rsidRPr="00F97F13">
        <w:rPr>
          <w:rFonts w:ascii="GHEA Grapalat" w:hAnsi="GHEA Grapalat" w:cs="Sylfaen"/>
          <w:b/>
          <w:i w:val="0"/>
          <w:color w:val="000000"/>
          <w:szCs w:val="16"/>
        </w:rPr>
        <w:t>աշխատանքներ</w:t>
      </w:r>
      <w:r w:rsidR="00CF2176" w:rsidRPr="00856D09">
        <w:rPr>
          <w:rFonts w:ascii="GHEA Grapalat" w:hAnsi="GHEA Grapalat"/>
          <w:b/>
          <w:i w:val="0"/>
          <w:szCs w:val="24"/>
          <w:lang w:val="hy-AM"/>
        </w:rPr>
        <w:t>»</w:t>
      </w:r>
      <w:r w:rsidR="00CF2176">
        <w:rPr>
          <w:rFonts w:ascii="GHEA Grapalat" w:hAnsi="GHEA Grapalat"/>
          <w:b/>
          <w:i w:val="0"/>
          <w:szCs w:val="24"/>
          <w:lang w:val="hy-AM"/>
        </w:rPr>
        <w:t xml:space="preserve">-ի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36338110" w14:textId="18E2C611" w:rsidR="00357D48" w:rsidRPr="00E6597C" w:rsidRDefault="00642EFE" w:rsidP="00EF3662">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2872E67E"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2" w:name="_Hlk23167512"/>
      <w:r w:rsidR="00496E18" w:rsidRPr="00E6597C">
        <w:rPr>
          <w:rFonts w:ascii="GHEA Grapalat" w:hAnsi="GHEA Grapalat"/>
          <w:i w:val="0"/>
          <w:lang w:val="af-ZA"/>
        </w:rPr>
        <w:t xml:space="preserve">ոչ գնային պայմաններով բավարար գնահատված </w:t>
      </w:r>
      <w:bookmarkEnd w:id="2"/>
      <w:r w:rsidR="00357D48" w:rsidRPr="00E6597C">
        <w:rPr>
          <w:rFonts w:ascii="GHEA Grapalat" w:hAnsi="GHEA Grapalat"/>
          <w:i w:val="0"/>
          <w:lang w:val="af-ZA"/>
        </w:rPr>
        <w:t>հայտեր ներկայացրա</w:t>
      </w:r>
      <w:r w:rsidR="00DA6CFA">
        <w:rPr>
          <w:rFonts w:ascii="GHEA Grapalat" w:hAnsi="GHEA Grapalat"/>
          <w:i w:val="0"/>
          <w:lang w:val="af-ZA"/>
        </w:rPr>
        <w:t>ծ մասնակիցների թվից` նվազագույն</w:t>
      </w:r>
      <w:r w:rsidR="00DA6CFA">
        <w:rPr>
          <w:rFonts w:ascii="GHEA Grapalat" w:hAnsi="GHEA Grapalat"/>
          <w:i w:val="0"/>
          <w:lang w:val="hy-AM"/>
        </w:rPr>
        <w:t xml:space="preserve"> </w:t>
      </w:r>
      <w:r w:rsidR="00357D48" w:rsidRPr="00E6597C">
        <w:rPr>
          <w:rFonts w:ascii="GHEA Grapalat" w:hAnsi="GHEA Grapalat"/>
          <w:i w:val="0"/>
          <w:lang w:val="af-ZA"/>
        </w:rPr>
        <w:t>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125E3C84" w:rsidR="00357D48" w:rsidRPr="00E6597C" w:rsidRDefault="003B5AE9" w:rsidP="000D7AAF">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1C6CA8">
        <w:rPr>
          <w:rFonts w:ascii="GHEA Grapalat" w:hAnsi="GHEA Grapalat"/>
          <w:i w:val="0"/>
          <w:lang w:val="hy-AM" w:eastAsia="ru-RU"/>
        </w:rPr>
        <w:t xml:space="preserve"> </w:t>
      </w:r>
      <w:r w:rsidR="000D7AAF" w:rsidRPr="001E57E0">
        <w:rPr>
          <w:rFonts w:ascii="GHEA Grapalat" w:hAnsi="GHEA Grapalat"/>
          <w:b/>
          <w:i w:val="0"/>
          <w:lang w:val="hy-AM"/>
        </w:rPr>
        <w:t>ք.Հրազդան</w:t>
      </w:r>
      <w:r w:rsidR="000D7AAF">
        <w:rPr>
          <w:rFonts w:ascii="GHEA Grapalat" w:hAnsi="GHEA Grapalat"/>
          <w:b/>
          <w:i w:val="0"/>
          <w:lang w:val="hy-AM"/>
        </w:rPr>
        <w:t xml:space="preserve"> </w:t>
      </w:r>
      <w:r w:rsidR="000D7AAF" w:rsidRPr="001E57E0">
        <w:rPr>
          <w:rFonts w:ascii="GHEA Grapalat" w:hAnsi="GHEA Grapalat"/>
          <w:b/>
          <w:i w:val="0"/>
          <w:lang w:val="hy-AM"/>
        </w:rPr>
        <w:t>Սահմանդրության հրապարակ 1, վարչ</w:t>
      </w:r>
      <w:r w:rsidR="007D1F8D">
        <w:rPr>
          <w:rFonts w:ascii="GHEA Grapalat" w:hAnsi="GHEA Grapalat"/>
          <w:b/>
          <w:i w:val="0"/>
          <w:lang w:val="hy-AM"/>
        </w:rPr>
        <w:t>ա</w:t>
      </w:r>
      <w:r w:rsidR="000D7AAF" w:rsidRPr="001E57E0">
        <w:rPr>
          <w:rFonts w:ascii="GHEA Grapalat" w:hAnsi="GHEA Grapalat"/>
          <w:b/>
          <w:i w:val="0"/>
          <w:lang w:val="hy-AM"/>
        </w:rPr>
        <w:t xml:space="preserve">կան շենք </w:t>
      </w:r>
      <w:r w:rsidR="00B61894" w:rsidRPr="00E6597C">
        <w:rPr>
          <w:rFonts w:ascii="GHEA Grapalat" w:hAnsi="GHEA Grapalat"/>
          <w:i w:val="0"/>
          <w:lang w:val="af-ZA"/>
        </w:rPr>
        <w:t>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0D7AAF" w:rsidRPr="0044072F">
        <w:rPr>
          <w:rFonts w:ascii="GHEA Grapalat" w:hAnsi="GHEA Grapalat"/>
          <w:b/>
          <w:i w:val="0"/>
          <w:u w:val="single"/>
          <w:lang w:val="af-ZA"/>
        </w:rPr>
        <w:t>7</w:t>
      </w:r>
      <w:r w:rsidR="00B61894" w:rsidRPr="0044072F">
        <w:rPr>
          <w:rFonts w:ascii="GHEA Grapalat" w:hAnsi="GHEA Grapalat"/>
          <w:b/>
          <w:i w:val="0"/>
          <w:lang w:val="af-ZA"/>
        </w:rPr>
        <w:t xml:space="preserve">-րդ օրվա ժամը </w:t>
      </w:r>
      <w:r w:rsidR="000D7AAF" w:rsidRPr="00294403">
        <w:rPr>
          <w:rFonts w:ascii="GHEA Grapalat" w:hAnsi="GHEA Grapalat"/>
          <w:b/>
          <w:i w:val="0"/>
          <w:lang w:val="af-ZA"/>
        </w:rPr>
        <w:t>09:</w:t>
      </w:r>
      <w:r w:rsidR="00294403" w:rsidRPr="00294403">
        <w:rPr>
          <w:rFonts w:ascii="GHEA Grapalat" w:hAnsi="GHEA Grapalat"/>
          <w:b/>
          <w:i w:val="0"/>
          <w:lang w:val="hy-AM"/>
        </w:rPr>
        <w:t>30</w:t>
      </w:r>
      <w:r w:rsidR="00B61894" w:rsidRPr="00294403">
        <w:rPr>
          <w:rFonts w:ascii="GHEA Grapalat" w:hAnsi="GHEA Grapalat"/>
          <w:b/>
          <w:i w:val="0"/>
          <w:lang w:val="af-ZA"/>
        </w:rPr>
        <w:t>-</w:t>
      </w:r>
      <w:r w:rsidR="00B61894" w:rsidRPr="0044072F">
        <w:rPr>
          <w:rFonts w:ascii="GHEA Grapalat" w:hAnsi="GHEA Grapalat"/>
          <w:b/>
          <w:i w:val="0"/>
          <w:lang w:val="af-ZA"/>
        </w:rPr>
        <w:t>ը</w:t>
      </w:r>
      <w:r w:rsidR="00B61894" w:rsidRPr="00E6597C">
        <w:rPr>
          <w:rFonts w:ascii="GHEA Grapalat" w:hAnsi="GHEA Grapalat"/>
          <w:i w:val="0"/>
          <w:lang w:val="af-ZA"/>
        </w:rPr>
        <w:t xml:space="preserve">: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0E3D6D1B" w:rsidR="00B61894" w:rsidRPr="00E6597C" w:rsidRDefault="00B61894" w:rsidP="00B61894">
      <w:pPr>
        <w:pStyle w:val="BodyTextIndent"/>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0D7AAF" w:rsidRPr="001E57E0">
        <w:rPr>
          <w:rFonts w:ascii="GHEA Grapalat" w:hAnsi="GHEA Grapalat"/>
          <w:b/>
          <w:i w:val="0"/>
          <w:lang w:val="hy-AM"/>
        </w:rPr>
        <w:t>ք.Հրազդան</w:t>
      </w:r>
      <w:r w:rsidR="000D7AAF">
        <w:rPr>
          <w:rFonts w:ascii="GHEA Grapalat" w:hAnsi="GHEA Grapalat"/>
          <w:b/>
          <w:i w:val="0"/>
          <w:lang w:val="hy-AM"/>
        </w:rPr>
        <w:t xml:space="preserve"> </w:t>
      </w:r>
      <w:r w:rsidR="000D7AAF" w:rsidRPr="001E57E0">
        <w:rPr>
          <w:rFonts w:ascii="GHEA Grapalat" w:hAnsi="GHEA Grapalat"/>
          <w:b/>
          <w:i w:val="0"/>
          <w:lang w:val="hy-AM"/>
        </w:rPr>
        <w:t>Սահմանդրության հրապարակ 1, վարչկան շենք</w:t>
      </w:r>
      <w:r w:rsidR="000D7AAF" w:rsidRPr="00E6597C">
        <w:rPr>
          <w:rFonts w:ascii="GHEA Grapalat" w:hAnsi="GHEA Grapalat"/>
          <w:i w:val="0"/>
          <w:lang w:val="af-ZA"/>
        </w:rPr>
        <w:t xml:space="preserve"> </w:t>
      </w:r>
      <w:r w:rsidRPr="00E6597C">
        <w:rPr>
          <w:rFonts w:ascii="GHEA Grapalat" w:hAnsi="GHEA Grapalat"/>
          <w:i w:val="0"/>
          <w:lang w:val="af-ZA"/>
        </w:rPr>
        <w:t xml:space="preserve">հասցեում,  </w:t>
      </w:r>
      <w:r w:rsidR="000D7AAF" w:rsidRPr="000D7AAF">
        <w:rPr>
          <w:rFonts w:ascii="GHEA Grapalat" w:hAnsi="GHEA Grapalat"/>
          <w:b/>
          <w:i w:val="0"/>
          <w:lang w:val="af-ZA"/>
        </w:rPr>
        <w:t xml:space="preserve">2024 թվականի </w:t>
      </w:r>
      <w:r w:rsidR="00F97F13">
        <w:rPr>
          <w:rFonts w:ascii="GHEA Grapalat" w:hAnsi="GHEA Grapalat"/>
          <w:b/>
          <w:i w:val="0"/>
          <w:lang w:val="en-US"/>
        </w:rPr>
        <w:t>սեպտեմբերի</w:t>
      </w:r>
      <w:r w:rsidR="000C54FE">
        <w:rPr>
          <w:rFonts w:ascii="GHEA Grapalat" w:hAnsi="GHEA Grapalat"/>
          <w:b/>
          <w:i w:val="0"/>
          <w:lang w:val="hy-AM"/>
        </w:rPr>
        <w:t xml:space="preserve"> </w:t>
      </w:r>
      <w:r w:rsidR="006D10F8" w:rsidRPr="00856D09">
        <w:rPr>
          <w:rFonts w:ascii="GHEA Grapalat" w:hAnsi="GHEA Grapalat"/>
          <w:b/>
          <w:i w:val="0"/>
          <w:lang w:val="af-ZA"/>
        </w:rPr>
        <w:t>9</w:t>
      </w:r>
      <w:r w:rsidR="000D7AAF" w:rsidRPr="000D7AAF">
        <w:rPr>
          <w:rFonts w:ascii="GHEA Grapalat" w:hAnsi="GHEA Grapalat"/>
          <w:b/>
          <w:i w:val="0"/>
          <w:lang w:val="af-ZA"/>
        </w:rPr>
        <w:t xml:space="preserve">-ին </w:t>
      </w:r>
      <w:r w:rsidRPr="000D7AAF">
        <w:rPr>
          <w:rFonts w:ascii="GHEA Grapalat" w:hAnsi="GHEA Grapalat"/>
          <w:b/>
          <w:i w:val="0"/>
          <w:lang w:val="af-ZA"/>
        </w:rPr>
        <w:t xml:space="preserve">ժամը  </w:t>
      </w:r>
      <w:r w:rsidR="000D7AAF" w:rsidRPr="00294403">
        <w:rPr>
          <w:rFonts w:ascii="GHEA Grapalat" w:hAnsi="GHEA Grapalat"/>
          <w:b/>
          <w:i w:val="0"/>
          <w:lang w:val="af-ZA"/>
        </w:rPr>
        <w:t>09:</w:t>
      </w:r>
      <w:r w:rsidR="00F07219" w:rsidRPr="00294403">
        <w:rPr>
          <w:rFonts w:ascii="GHEA Grapalat" w:hAnsi="GHEA Grapalat"/>
          <w:b/>
          <w:i w:val="0"/>
          <w:lang w:val="hy-AM"/>
        </w:rPr>
        <w:t>30</w:t>
      </w:r>
      <w:r w:rsidRPr="000D7AAF">
        <w:rPr>
          <w:rFonts w:ascii="GHEA Grapalat" w:hAnsi="GHEA Grapalat"/>
          <w:b/>
          <w:i w:val="0"/>
          <w:lang w:val="af-ZA"/>
        </w:rPr>
        <w:t>-ին</w:t>
      </w:r>
      <w:r w:rsidRPr="00E6597C">
        <w:rPr>
          <w:rFonts w:ascii="GHEA Grapalat" w:hAnsi="GHEA Grapalat"/>
          <w:i w:val="0"/>
          <w:lang w:val="af-ZA"/>
        </w:rPr>
        <w:t xml:space="preserve">։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27E20FC5" w14:textId="0F776490" w:rsidR="000D7AAF" w:rsidRPr="00130102" w:rsidRDefault="00754697" w:rsidP="000D7AAF">
      <w:pPr>
        <w:pStyle w:val="BodyTextIndent"/>
        <w:spacing w:line="240" w:lineRule="auto"/>
        <w:rPr>
          <w:rFonts w:ascii="GHEA Grapalat" w:hAnsi="GHEA Grapalat" w:cs="Calibri"/>
          <w:b/>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գնահատող հանձնաժողովի քարտուղար</w:t>
      </w:r>
      <w:r w:rsidR="000D7AAF">
        <w:rPr>
          <w:rFonts w:ascii="GHEA Grapalat" w:hAnsi="GHEA Grapalat"/>
          <w:i w:val="0"/>
          <w:lang w:val="af-ZA"/>
        </w:rPr>
        <w:t xml:space="preserve">`   </w:t>
      </w:r>
      <w:r w:rsidR="00F9448B" w:rsidRPr="00E6597C">
        <w:rPr>
          <w:rFonts w:ascii="GHEA Grapalat" w:hAnsi="GHEA Grapalat"/>
          <w:i w:val="0"/>
          <w:lang w:val="af-ZA"/>
        </w:rPr>
        <w:t xml:space="preserve"> </w:t>
      </w:r>
      <w:r w:rsidR="000D7AAF" w:rsidRPr="00130102">
        <w:rPr>
          <w:rFonts w:ascii="GHEA Grapalat" w:hAnsi="GHEA Grapalat" w:cs="Calibri"/>
          <w:b/>
          <w:i w:val="0"/>
          <w:lang w:val="hy-AM"/>
        </w:rPr>
        <w:t>Քրիստինե Բաղդասարյանին</w:t>
      </w:r>
    </w:p>
    <w:p w14:paraId="2683B2DD" w14:textId="05294F06" w:rsidR="000D7AAF" w:rsidRPr="00130102" w:rsidRDefault="000D7AAF" w:rsidP="000D7AAF">
      <w:pPr>
        <w:pStyle w:val="BodyTextIndent"/>
        <w:spacing w:line="240" w:lineRule="auto"/>
        <w:rPr>
          <w:rFonts w:ascii="GHEA Grapalat" w:hAnsi="GHEA Grapalat"/>
          <w:b/>
          <w:i w:val="0"/>
          <w:lang w:val="hy-AM"/>
        </w:rPr>
      </w:pPr>
      <w:r w:rsidRPr="00130102">
        <w:rPr>
          <w:rFonts w:ascii="GHEA Grapalat" w:hAnsi="GHEA Grapalat"/>
          <w:i w:val="0"/>
          <w:lang w:val="hy-AM"/>
        </w:rPr>
        <w:t xml:space="preserve"> </w:t>
      </w:r>
      <w:r w:rsidRPr="00130102">
        <w:rPr>
          <w:rFonts w:ascii="GHEA Grapalat" w:hAnsi="GHEA Grapalat"/>
          <w:i w:val="0"/>
          <w:lang w:val="af-ZA"/>
        </w:rPr>
        <w:tab/>
      </w:r>
      <w:r>
        <w:rPr>
          <w:rFonts w:ascii="GHEA Grapalat" w:hAnsi="GHEA Grapalat"/>
          <w:i w:val="0"/>
          <w:lang w:val="hy-AM"/>
        </w:rPr>
        <w:t xml:space="preserve">                                       </w:t>
      </w:r>
      <w:r w:rsidRPr="00130102">
        <w:rPr>
          <w:rFonts w:ascii="GHEA Grapalat" w:hAnsi="GHEA Grapalat"/>
          <w:b/>
          <w:i w:val="0"/>
          <w:lang w:val="af-ZA"/>
        </w:rPr>
        <w:t>Հեռախոս`</w:t>
      </w:r>
      <w:r w:rsidRPr="00130102">
        <w:rPr>
          <w:rFonts w:ascii="GHEA Grapalat" w:hAnsi="GHEA Grapalat"/>
          <w:b/>
          <w:i w:val="0"/>
          <w:lang w:val="hy-AM"/>
        </w:rPr>
        <w:t xml:space="preserve"> 060-70-40-21</w:t>
      </w:r>
    </w:p>
    <w:p w14:paraId="257187E7" w14:textId="05C9F15C" w:rsidR="000D7AAF" w:rsidRPr="00130102" w:rsidRDefault="000D7AAF" w:rsidP="000D7AAF">
      <w:pPr>
        <w:pStyle w:val="BodyTextIndent"/>
        <w:spacing w:line="240" w:lineRule="auto"/>
        <w:ind w:firstLine="0"/>
        <w:rPr>
          <w:rFonts w:ascii="GHEA Grapalat" w:hAnsi="GHEA Grapalat"/>
          <w:b/>
          <w:i w:val="0"/>
          <w:lang w:val="af-ZA"/>
        </w:rPr>
      </w:pPr>
      <w:r w:rsidRPr="00130102">
        <w:rPr>
          <w:rFonts w:ascii="GHEA Grapalat" w:hAnsi="GHEA Grapalat"/>
          <w:b/>
          <w:i w:val="0"/>
          <w:lang w:val="hy-AM"/>
        </w:rPr>
        <w:t xml:space="preserve">                                                            </w:t>
      </w:r>
      <w:r w:rsidRPr="00130102">
        <w:rPr>
          <w:rFonts w:ascii="GHEA Grapalat" w:hAnsi="GHEA Grapalat"/>
          <w:b/>
          <w:i w:val="0"/>
          <w:lang w:val="af-ZA"/>
        </w:rPr>
        <w:t>Էլ.փոստ`</w:t>
      </w:r>
      <w:r w:rsidRPr="00130102">
        <w:rPr>
          <w:rFonts w:ascii="GHEA Grapalat" w:hAnsi="GHEA Grapalat"/>
          <w:b/>
          <w:i w:val="0"/>
          <w:lang w:val="hy-AM"/>
        </w:rPr>
        <w:t xml:space="preserve"> </w:t>
      </w:r>
      <w:r w:rsidRPr="00130102">
        <w:rPr>
          <w:rFonts w:ascii="GHEA Grapalat" w:hAnsi="GHEA Grapalat"/>
          <w:b/>
          <w:i w:val="0"/>
          <w:lang w:val="af-ZA"/>
        </w:rPr>
        <w:t>baghdasaryan_1978@mail.ru</w:t>
      </w:r>
    </w:p>
    <w:p w14:paraId="752441B9" w14:textId="0CAB6F86" w:rsidR="009F18D0" w:rsidRPr="00E6597C" w:rsidRDefault="009F18D0" w:rsidP="000D7AAF">
      <w:pPr>
        <w:pStyle w:val="BodyTextIndent"/>
        <w:spacing w:line="240" w:lineRule="auto"/>
        <w:rPr>
          <w:rFonts w:ascii="GHEA Grapalat" w:hAnsi="GHEA Grapalat"/>
          <w:i w:val="0"/>
          <w:lang w:val="af-ZA"/>
        </w:rPr>
      </w:pPr>
    </w:p>
    <w:p w14:paraId="0AFA4E2C" w14:textId="77777777" w:rsidR="009F18D0" w:rsidRPr="00E6597C" w:rsidRDefault="009F18D0" w:rsidP="00EF3662">
      <w:pPr>
        <w:pStyle w:val="BodyTextIndent"/>
        <w:spacing w:line="240" w:lineRule="auto"/>
        <w:rPr>
          <w:rFonts w:ascii="GHEA Grapalat" w:hAnsi="GHEA Grapalat"/>
          <w:i w:val="0"/>
          <w:lang w:val="af-ZA"/>
        </w:rPr>
      </w:pPr>
    </w:p>
    <w:p w14:paraId="3F959A1E" w14:textId="77777777" w:rsidR="009F18D0" w:rsidRPr="00E6597C" w:rsidRDefault="009F18D0" w:rsidP="00EF3662">
      <w:pPr>
        <w:pStyle w:val="BodyTextIndent"/>
        <w:spacing w:line="240" w:lineRule="auto"/>
        <w:rPr>
          <w:rFonts w:ascii="GHEA Grapalat" w:hAnsi="GHEA Grapalat"/>
          <w:i w:val="0"/>
          <w:lang w:val="af-ZA"/>
        </w:rPr>
      </w:pPr>
    </w:p>
    <w:p w14:paraId="69464A36" w14:textId="792C45F1" w:rsidR="00754697" w:rsidRPr="000D7AAF" w:rsidRDefault="00754697" w:rsidP="00EF3662">
      <w:pPr>
        <w:pStyle w:val="BodyTextIndent"/>
        <w:spacing w:line="240" w:lineRule="auto"/>
        <w:ind w:firstLine="0"/>
        <w:jc w:val="left"/>
        <w:rPr>
          <w:rFonts w:ascii="GHEA Grapalat" w:hAnsi="GHEA Grapalat"/>
          <w:b/>
          <w:i w:val="0"/>
          <w:u w:val="single"/>
          <w:lang w:val="af-ZA"/>
        </w:rPr>
      </w:pPr>
      <w:r w:rsidRPr="000D7AAF">
        <w:rPr>
          <w:rFonts w:ascii="GHEA Grapalat" w:hAnsi="GHEA Grapalat"/>
          <w:b/>
          <w:i w:val="0"/>
          <w:lang w:val="af-ZA"/>
        </w:rPr>
        <w:t>Պատվիրատու</w:t>
      </w:r>
      <w:r w:rsidR="009F18D0" w:rsidRPr="000D7AAF">
        <w:rPr>
          <w:rFonts w:ascii="GHEA Grapalat" w:hAnsi="GHEA Grapalat"/>
          <w:b/>
          <w:i w:val="0"/>
          <w:lang w:val="af-ZA"/>
        </w:rPr>
        <w:t xml:space="preserve"> </w:t>
      </w:r>
      <w:r w:rsidR="009F18D0" w:rsidRPr="000D7AAF">
        <w:rPr>
          <w:rFonts w:ascii="GHEA Grapalat" w:hAnsi="GHEA Grapalat"/>
          <w:b/>
          <w:i w:val="0"/>
          <w:lang w:val="af-ZA"/>
        </w:rPr>
        <w:tab/>
      </w:r>
      <w:r w:rsidR="000D7AAF" w:rsidRPr="00A15B2B">
        <w:rPr>
          <w:rFonts w:ascii="GHEA Grapalat" w:hAnsi="GHEA Grapalat"/>
          <w:b/>
          <w:i w:val="0"/>
          <w:szCs w:val="24"/>
          <w:lang w:val="af-ZA"/>
        </w:rPr>
        <w:t>&lt;&lt;</w:t>
      </w:r>
      <w:r w:rsidR="00F97F13" w:rsidRPr="00F97F13">
        <w:rPr>
          <w:rFonts w:ascii="GHEA Grapalat" w:hAnsi="GHEA Grapalat" w:cs="Tahoma"/>
          <w:b/>
          <w:i w:val="0"/>
          <w:color w:val="000000"/>
          <w:lang w:val="hy-AM"/>
        </w:rPr>
        <w:t xml:space="preserve"> Հրազդանի   Մանկապատանեկան  ստեղծագործական  կենտրոն</w:t>
      </w:r>
      <w:r w:rsidR="00F97F13" w:rsidRPr="00A15B2B">
        <w:rPr>
          <w:rFonts w:ascii="GHEA Grapalat" w:hAnsi="GHEA Grapalat"/>
          <w:b/>
          <w:i w:val="0"/>
          <w:szCs w:val="24"/>
          <w:lang w:val="af-ZA"/>
        </w:rPr>
        <w:t xml:space="preserve"> </w:t>
      </w:r>
      <w:r w:rsidR="000D7AAF" w:rsidRPr="00A15B2B">
        <w:rPr>
          <w:rFonts w:ascii="GHEA Grapalat" w:hAnsi="GHEA Grapalat"/>
          <w:b/>
          <w:i w:val="0"/>
          <w:szCs w:val="24"/>
          <w:lang w:val="af-ZA"/>
        </w:rPr>
        <w:t xml:space="preserve">&gt;&gt; </w:t>
      </w:r>
      <w:r w:rsidR="000D7AAF" w:rsidRPr="000D7AAF">
        <w:rPr>
          <w:rFonts w:ascii="GHEA Grapalat" w:hAnsi="GHEA Grapalat"/>
          <w:b/>
          <w:i w:val="0"/>
          <w:szCs w:val="24"/>
        </w:rPr>
        <w:t>ՀՈԱԿ</w:t>
      </w:r>
    </w:p>
    <w:p w14:paraId="4899E73D" w14:textId="2F2C2CF7" w:rsidR="009F18D0" w:rsidRPr="00E6597C" w:rsidRDefault="009F18D0"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p>
    <w:p w14:paraId="5348DF08" w14:textId="77777777" w:rsidR="00754697" w:rsidRPr="00E6597C" w:rsidRDefault="00754697" w:rsidP="00EF3662">
      <w:pPr>
        <w:pStyle w:val="BodyTextIndent3"/>
        <w:spacing w:after="240" w:line="240" w:lineRule="auto"/>
        <w:ind w:firstLine="709"/>
        <w:rPr>
          <w:rFonts w:ascii="GHEA Grapalat" w:hAnsi="GHEA Grapalat" w:cs="Sylfaen"/>
          <w:b/>
          <w:lang w:val="es-ES"/>
        </w:rPr>
      </w:pP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43D6E773" w14:textId="77777777" w:rsidR="00055CC2" w:rsidRPr="00E6597C" w:rsidRDefault="00055CC2" w:rsidP="00EF3662">
      <w:pPr>
        <w:pStyle w:val="BodyText"/>
        <w:ind w:right="-7" w:firstLine="567"/>
        <w:jc w:val="right"/>
        <w:rPr>
          <w:rFonts w:ascii="GHEA Grapalat" w:hAnsi="GHEA Grapalat" w:cs="Sylfaen"/>
          <w:i/>
          <w:sz w:val="22"/>
          <w:lang w:val="af-ZA"/>
        </w:rPr>
      </w:pPr>
    </w:p>
    <w:p w14:paraId="2679F4B4" w14:textId="77777777" w:rsidR="00037DDE" w:rsidRPr="00E6597C" w:rsidRDefault="00037DDE" w:rsidP="00EF3662">
      <w:pPr>
        <w:pStyle w:val="BodyText"/>
        <w:ind w:right="-7" w:firstLine="567"/>
        <w:jc w:val="right"/>
        <w:rPr>
          <w:rFonts w:ascii="GHEA Grapalat" w:hAnsi="GHEA Grapalat" w:cs="Sylfaen"/>
          <w:i/>
          <w:sz w:val="22"/>
          <w:lang w:val="af-ZA"/>
        </w:rPr>
      </w:pPr>
    </w:p>
    <w:p w14:paraId="2FAD73A2" w14:textId="77777777" w:rsidR="00037DDE" w:rsidRPr="00E6597C" w:rsidRDefault="00037DDE" w:rsidP="00EF3662">
      <w:pPr>
        <w:pStyle w:val="BodyText"/>
        <w:ind w:right="-7" w:firstLine="567"/>
        <w:jc w:val="right"/>
        <w:rPr>
          <w:rFonts w:ascii="GHEA Grapalat" w:hAnsi="GHEA Grapalat" w:cs="Sylfaen"/>
          <w:i/>
          <w:sz w:val="22"/>
          <w:lang w:val="af-ZA"/>
        </w:rPr>
      </w:pPr>
    </w:p>
    <w:p w14:paraId="2C39EA51" w14:textId="77777777" w:rsidR="00037DDE" w:rsidRPr="00E6597C" w:rsidRDefault="00037DDE" w:rsidP="00EF3662">
      <w:pPr>
        <w:pStyle w:val="BodyText"/>
        <w:ind w:right="-7" w:firstLine="567"/>
        <w:jc w:val="right"/>
        <w:rPr>
          <w:rFonts w:ascii="GHEA Grapalat" w:hAnsi="GHEA Grapalat" w:cs="Sylfaen"/>
          <w:i/>
          <w:sz w:val="22"/>
          <w:lang w:val="af-ZA"/>
        </w:rPr>
      </w:pPr>
    </w:p>
    <w:p w14:paraId="44DEDE72" w14:textId="77777777" w:rsidR="00037DDE" w:rsidRPr="00E6597C" w:rsidRDefault="00037DDE" w:rsidP="00EF3662">
      <w:pPr>
        <w:pStyle w:val="BodyText"/>
        <w:ind w:right="-7" w:firstLine="567"/>
        <w:jc w:val="right"/>
        <w:rPr>
          <w:rFonts w:ascii="GHEA Grapalat" w:hAnsi="GHEA Grapalat" w:cs="Sylfaen"/>
          <w:i/>
          <w:sz w:val="22"/>
          <w:lang w:val="af-ZA"/>
        </w:rPr>
      </w:pPr>
    </w:p>
    <w:p w14:paraId="61F072BC" w14:textId="77777777" w:rsidR="00826193" w:rsidRPr="00E6597C" w:rsidRDefault="00826193" w:rsidP="00EF3662">
      <w:pPr>
        <w:pStyle w:val="BodyText"/>
        <w:ind w:right="-7" w:firstLine="567"/>
        <w:jc w:val="right"/>
        <w:rPr>
          <w:rFonts w:ascii="GHEA Grapalat" w:hAnsi="GHEA Grapalat" w:cs="Sylfaen"/>
          <w:i/>
          <w:sz w:val="22"/>
          <w:lang w:val="af-ZA"/>
        </w:rPr>
      </w:pPr>
    </w:p>
    <w:p w14:paraId="606E82DE" w14:textId="77777777" w:rsidR="009E4B3C" w:rsidRPr="00015CC3" w:rsidRDefault="009E4B3C" w:rsidP="00EF3662">
      <w:pPr>
        <w:pStyle w:val="BodyText"/>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BodyText"/>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508CC742" w:rsidR="00096865" w:rsidRPr="00E6597C" w:rsidRDefault="000D7AAF" w:rsidP="00EF3662">
      <w:pPr>
        <w:pStyle w:val="BodyText"/>
        <w:spacing w:after="0"/>
        <w:ind w:firstLine="567"/>
        <w:jc w:val="right"/>
        <w:rPr>
          <w:rFonts w:ascii="GHEA Grapalat" w:hAnsi="GHEA Grapalat" w:cs="Sylfaen"/>
          <w:i/>
          <w:sz w:val="20"/>
          <w:szCs w:val="20"/>
          <w:lang w:val="af-ZA"/>
        </w:rPr>
      </w:pPr>
      <w:r w:rsidRPr="00A15B2B">
        <w:rPr>
          <w:rFonts w:ascii="GHEA Grapalat" w:hAnsi="GHEA Grapalat"/>
          <w:b/>
          <w:i/>
          <w:sz w:val="20"/>
          <w:lang w:val="af-ZA"/>
        </w:rPr>
        <w:t>«</w:t>
      </w:r>
      <w:r w:rsidR="00F97F13" w:rsidRPr="00F97F13">
        <w:rPr>
          <w:rFonts w:ascii="GHEA Grapalat" w:hAnsi="GHEA Grapalat"/>
          <w:b/>
          <w:i/>
          <w:lang w:val="af-ZA"/>
        </w:rPr>
        <w:t xml:space="preserve"> </w:t>
      </w:r>
      <w:r w:rsidR="00F97F13" w:rsidRPr="00F97F13">
        <w:rPr>
          <w:rFonts w:ascii="GHEA Grapalat" w:hAnsi="GHEA Grapalat"/>
          <w:b/>
          <w:i/>
          <w:sz w:val="20"/>
          <w:lang w:val="af-ZA"/>
        </w:rPr>
        <w:t>ՄՍԿ-ԳՀԱՇՁԲ-24/</w:t>
      </w:r>
      <w:r w:rsidR="00F97F13" w:rsidRPr="00F07219">
        <w:rPr>
          <w:rFonts w:ascii="GHEA Grapalat" w:hAnsi="GHEA Grapalat"/>
          <w:b/>
          <w:i/>
          <w:sz w:val="20"/>
          <w:szCs w:val="20"/>
          <w:lang w:val="af-ZA"/>
        </w:rPr>
        <w:t>06</w:t>
      </w:r>
      <w:r w:rsidRPr="00A15B2B">
        <w:rPr>
          <w:rFonts w:ascii="GHEA Grapalat" w:hAnsi="GHEA Grapalat"/>
          <w:b/>
          <w:i/>
          <w:sz w:val="20"/>
          <w:lang w:val="af-ZA"/>
        </w:rPr>
        <w:t xml:space="preserve">» </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95016FA" w14:textId="01C58562" w:rsidR="00096865" w:rsidRPr="00E6597C" w:rsidRDefault="000D7AAF"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A15B2B">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3754FAD4" w:rsidR="00096865" w:rsidRPr="00E6597C" w:rsidRDefault="00096865" w:rsidP="00EF3662">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0D7AAF">
        <w:rPr>
          <w:rFonts w:ascii="GHEA Grapalat" w:hAnsi="GHEA Grapalat" w:cs="Sylfaen"/>
          <w:i/>
          <w:sz w:val="20"/>
          <w:szCs w:val="20"/>
          <w:lang w:val="af-ZA"/>
        </w:rPr>
        <w:t>24</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F97F13">
        <w:rPr>
          <w:rFonts w:ascii="GHEA Grapalat" w:hAnsi="GHEA Grapalat"/>
          <w:i/>
          <w:lang w:val="hy-AM"/>
        </w:rPr>
        <w:t xml:space="preserve">Օգոստոսի </w:t>
      </w:r>
      <w:r w:rsidR="00F97F13" w:rsidRPr="00FD3599">
        <w:rPr>
          <w:rFonts w:ascii="GHEA Grapalat" w:hAnsi="GHEA Grapalat"/>
          <w:i/>
          <w:lang w:val="af-ZA"/>
        </w:rPr>
        <w:t>29</w:t>
      </w:r>
      <w:r w:rsidR="000D7AAF">
        <w:rPr>
          <w:rFonts w:ascii="GHEA Grapalat" w:hAnsi="GHEA Grapalat"/>
          <w:i/>
          <w:lang w:val="af-ZA"/>
        </w:rPr>
        <w:t>-ի</w:t>
      </w:r>
      <w:r w:rsidR="005C6159" w:rsidRPr="00E6597C">
        <w:rPr>
          <w:rFonts w:ascii="GHEA Grapalat" w:hAnsi="GHEA Grapalat" w:cs="Times Armenian"/>
          <w:i/>
          <w:sz w:val="20"/>
          <w:szCs w:val="20"/>
          <w:lang w:val="af-ZA"/>
        </w:rPr>
        <w:t xml:space="preserve">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0D7AAF" w:rsidRPr="000D7AAF">
        <w:rPr>
          <w:rFonts w:ascii="GHEA Grapalat" w:hAnsi="GHEA Grapalat" w:cs="Times Armenian"/>
          <w:i/>
          <w:sz w:val="20"/>
          <w:szCs w:val="20"/>
          <w:lang w:val="af-ZA"/>
        </w:rPr>
        <w:t xml:space="preserve">1 </w:t>
      </w:r>
      <w:r w:rsidRPr="00E6597C">
        <w:rPr>
          <w:rFonts w:ascii="GHEA Grapalat" w:hAnsi="GHEA Grapalat" w:cs="Sylfaen"/>
          <w:i/>
          <w:sz w:val="20"/>
          <w:szCs w:val="20"/>
        </w:rPr>
        <w:t>որոշմամբ</w:t>
      </w: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204D6DBB" w14:textId="7DE2220D" w:rsidR="00096865" w:rsidRPr="000D7AAF" w:rsidRDefault="00A76C15" w:rsidP="00EF3662">
      <w:pPr>
        <w:pStyle w:val="BodyText"/>
        <w:ind w:right="-7" w:firstLine="567"/>
        <w:jc w:val="center"/>
        <w:rPr>
          <w:rFonts w:ascii="GHEA Grapalat" w:hAnsi="GHEA Grapalat"/>
          <w:b/>
          <w:lang w:val="af-ZA"/>
        </w:rPr>
      </w:pPr>
      <w:r w:rsidRPr="000D7AAF">
        <w:rPr>
          <w:rFonts w:ascii="GHEA Grapalat" w:hAnsi="GHEA Grapalat" w:cs="Times Armenian"/>
          <w:b/>
          <w:lang w:val="af-ZA"/>
        </w:rPr>
        <w:t>«</w:t>
      </w:r>
      <w:r w:rsidR="00F97F13" w:rsidRPr="00F97F13">
        <w:rPr>
          <w:rFonts w:ascii="GHEA Grapalat" w:hAnsi="GHEA Grapalat" w:cs="Tahoma"/>
          <w:b/>
          <w:i/>
          <w:color w:val="000000"/>
          <w:lang w:val="hy-AM"/>
        </w:rPr>
        <w:t xml:space="preserve"> </w:t>
      </w:r>
      <w:r w:rsidR="00F97F13" w:rsidRPr="00F97F13">
        <w:rPr>
          <w:rFonts w:ascii="GHEA Grapalat" w:hAnsi="GHEA Grapalat" w:cs="Tahoma"/>
          <w:b/>
          <w:color w:val="000000"/>
          <w:lang w:val="hy-AM"/>
        </w:rPr>
        <w:t>ՀՐԱԶԴԱՆԻ   ՄԱՆԿԱՊԱՏԱՆԵԿԱՆ  ՍՏԵՂԾԱԳՈՐԾԱԿԱՆ  ԿԵՆՏՐՈՆ</w:t>
      </w:r>
      <w:r w:rsidR="00F97F13" w:rsidRPr="000D7AAF">
        <w:rPr>
          <w:rFonts w:ascii="GHEA Grapalat" w:hAnsi="GHEA Grapalat" w:cs="Sylfaen"/>
          <w:b/>
          <w:lang w:val="af-ZA"/>
        </w:rPr>
        <w:t xml:space="preserve"> </w:t>
      </w:r>
      <w:r w:rsidRPr="000D7AAF">
        <w:rPr>
          <w:rFonts w:ascii="GHEA Grapalat" w:hAnsi="GHEA Grapalat" w:cs="Sylfaen"/>
          <w:b/>
          <w:lang w:val="af-ZA"/>
        </w:rPr>
        <w:t>»</w:t>
      </w:r>
      <w:r w:rsidR="000D7AAF" w:rsidRPr="000D7AAF">
        <w:rPr>
          <w:rFonts w:ascii="GHEA Grapalat" w:hAnsi="GHEA Grapalat" w:cs="Sylfaen"/>
          <w:b/>
          <w:lang w:val="af-ZA"/>
        </w:rPr>
        <w:t xml:space="preserve"> ՀՈԱԿ</w:t>
      </w:r>
    </w:p>
    <w:p w14:paraId="55775ABA" w14:textId="77777777" w:rsidR="00096865" w:rsidRPr="00E6597C" w:rsidRDefault="00096865" w:rsidP="00EF3662">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0D7AAF" w:rsidRDefault="00096865" w:rsidP="00EF3662">
      <w:pPr>
        <w:pStyle w:val="BodyText"/>
        <w:ind w:right="-7" w:firstLine="567"/>
        <w:jc w:val="center"/>
        <w:rPr>
          <w:rFonts w:ascii="GHEA Grapalat" w:hAnsi="GHEA Grapalat" w:cs="Sylfaen"/>
          <w:b/>
          <w:lang w:val="af-ZA"/>
        </w:rPr>
      </w:pPr>
      <w:r w:rsidRPr="000D7AAF">
        <w:rPr>
          <w:rFonts w:ascii="GHEA Grapalat" w:hAnsi="GHEA Grapalat" w:cs="Sylfaen"/>
          <w:b/>
        </w:rPr>
        <w:t>Հ</w:t>
      </w:r>
      <w:r w:rsidRPr="000D7AAF">
        <w:rPr>
          <w:rFonts w:ascii="GHEA Grapalat" w:hAnsi="GHEA Grapalat" w:cs="Times Armenian"/>
          <w:b/>
          <w:lang w:val="af-ZA"/>
        </w:rPr>
        <w:t xml:space="preserve"> </w:t>
      </w:r>
      <w:r w:rsidRPr="000D7AAF">
        <w:rPr>
          <w:rFonts w:ascii="GHEA Grapalat" w:hAnsi="GHEA Grapalat" w:cs="Sylfaen"/>
          <w:b/>
        </w:rPr>
        <w:t>Ր</w:t>
      </w:r>
      <w:r w:rsidRPr="000D7AAF">
        <w:rPr>
          <w:rFonts w:ascii="GHEA Grapalat" w:hAnsi="GHEA Grapalat" w:cs="Times Armenian"/>
          <w:b/>
          <w:lang w:val="af-ZA"/>
        </w:rPr>
        <w:t xml:space="preserve"> </w:t>
      </w:r>
      <w:r w:rsidRPr="000D7AAF">
        <w:rPr>
          <w:rFonts w:ascii="GHEA Grapalat" w:hAnsi="GHEA Grapalat" w:cs="Sylfaen"/>
          <w:b/>
        </w:rPr>
        <w:t>Ա</w:t>
      </w:r>
      <w:r w:rsidRPr="000D7AAF">
        <w:rPr>
          <w:rFonts w:ascii="GHEA Grapalat" w:hAnsi="GHEA Grapalat" w:cs="Times Armenian"/>
          <w:b/>
          <w:lang w:val="af-ZA"/>
        </w:rPr>
        <w:t xml:space="preserve"> </w:t>
      </w:r>
      <w:r w:rsidRPr="000D7AAF">
        <w:rPr>
          <w:rFonts w:ascii="GHEA Grapalat" w:hAnsi="GHEA Grapalat" w:cs="Sylfaen"/>
          <w:b/>
        </w:rPr>
        <w:t>Վ</w:t>
      </w:r>
      <w:r w:rsidRPr="000D7AAF">
        <w:rPr>
          <w:rFonts w:ascii="GHEA Grapalat" w:hAnsi="GHEA Grapalat" w:cs="Times Armenian"/>
          <w:b/>
          <w:lang w:val="af-ZA"/>
        </w:rPr>
        <w:t xml:space="preserve"> </w:t>
      </w:r>
      <w:r w:rsidRPr="000D7AAF">
        <w:rPr>
          <w:rFonts w:ascii="GHEA Grapalat" w:hAnsi="GHEA Grapalat" w:cs="Sylfaen"/>
          <w:b/>
        </w:rPr>
        <w:t>Ե</w:t>
      </w:r>
      <w:r w:rsidRPr="000D7AAF">
        <w:rPr>
          <w:rFonts w:ascii="GHEA Grapalat" w:hAnsi="GHEA Grapalat" w:cs="Times Armenian"/>
          <w:b/>
          <w:lang w:val="af-ZA"/>
        </w:rPr>
        <w:t xml:space="preserve"> </w:t>
      </w:r>
      <w:r w:rsidRPr="000D7AAF">
        <w:rPr>
          <w:rFonts w:ascii="GHEA Grapalat" w:hAnsi="GHEA Grapalat" w:cs="Sylfaen"/>
          <w:b/>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69062098" w14:textId="6012A30B" w:rsidR="000D7AAF" w:rsidRPr="000D7AAF" w:rsidRDefault="000D7AAF" w:rsidP="000D7AAF">
      <w:pPr>
        <w:pStyle w:val="BodyText"/>
        <w:ind w:right="-7" w:firstLine="567"/>
        <w:jc w:val="center"/>
        <w:rPr>
          <w:rFonts w:ascii="GHEA Grapalat" w:hAnsi="GHEA Grapalat"/>
          <w:b/>
          <w:lang w:val="af-ZA"/>
        </w:rPr>
      </w:pPr>
      <w:r w:rsidRPr="000D7AAF">
        <w:rPr>
          <w:rFonts w:ascii="GHEA Grapalat" w:hAnsi="GHEA Grapalat" w:cs="Times Armenian"/>
          <w:lang w:val="af-ZA"/>
        </w:rPr>
        <w:t>«</w:t>
      </w:r>
      <w:r w:rsidR="00F97F13" w:rsidRPr="00F97F13">
        <w:rPr>
          <w:rFonts w:ascii="GHEA Grapalat" w:hAnsi="GHEA Grapalat" w:cs="Tahoma"/>
          <w:b/>
          <w:color w:val="000000"/>
          <w:lang w:val="hy-AM"/>
        </w:rPr>
        <w:t>ՀՐԱԶԴԱՆԻ   ՄԱՆԿԱՊԱՏԱՆԵԿԱՆ  ՍՏԵՂԾԱԳՈՐԾԱԿԱՆ  ԿԵՆՏՐՈՆ</w:t>
      </w:r>
      <w:r w:rsidR="00F97F13" w:rsidRPr="000D7AAF">
        <w:rPr>
          <w:rFonts w:ascii="GHEA Grapalat" w:hAnsi="GHEA Grapalat" w:cs="Sylfaen"/>
          <w:b/>
          <w:lang w:val="af-ZA"/>
        </w:rPr>
        <w:t xml:space="preserve"> </w:t>
      </w:r>
      <w:r w:rsidRPr="000D7AAF">
        <w:rPr>
          <w:rFonts w:ascii="GHEA Grapalat" w:hAnsi="GHEA Grapalat" w:cs="Sylfaen"/>
          <w:b/>
          <w:lang w:val="af-ZA"/>
        </w:rPr>
        <w:t>» ՀՈԱԿ</w:t>
      </w:r>
      <w:r>
        <w:rPr>
          <w:rFonts w:ascii="GHEA Grapalat" w:hAnsi="GHEA Grapalat" w:cs="Sylfaen"/>
          <w:b/>
          <w:lang w:val="af-ZA"/>
        </w:rPr>
        <w:t>-</w:t>
      </w:r>
    </w:p>
    <w:p w14:paraId="689F5245" w14:textId="00F7315C" w:rsidR="00096865" w:rsidRPr="000D7AAF" w:rsidRDefault="002B32D6" w:rsidP="00EF3662">
      <w:pPr>
        <w:pStyle w:val="BodyText"/>
        <w:ind w:right="-7"/>
        <w:jc w:val="center"/>
        <w:rPr>
          <w:rFonts w:ascii="GHEA Grapalat" w:hAnsi="GHEA Grapalat"/>
          <w:b/>
          <w:szCs w:val="22"/>
          <w:lang w:val="af-ZA"/>
        </w:rPr>
      </w:pPr>
      <w:r w:rsidRPr="000D7AAF">
        <w:rPr>
          <w:rFonts w:ascii="GHEA Grapalat" w:hAnsi="GHEA Grapalat" w:cs="Sylfaen"/>
          <w:b/>
        </w:rPr>
        <w:t>Ի</w:t>
      </w:r>
      <w:r w:rsidRPr="000D7AAF">
        <w:rPr>
          <w:rFonts w:ascii="GHEA Grapalat" w:hAnsi="GHEA Grapalat" w:cs="Sylfaen"/>
          <w:b/>
          <w:lang w:val="af-ZA"/>
        </w:rPr>
        <w:t xml:space="preserve"> </w:t>
      </w:r>
      <w:r w:rsidRPr="000D7AAF">
        <w:rPr>
          <w:rFonts w:ascii="GHEA Grapalat" w:hAnsi="GHEA Grapalat" w:cs="Sylfaen"/>
          <w:b/>
        </w:rPr>
        <w:t>ԿԱՐԻՔՆԵՐԻ</w:t>
      </w:r>
      <w:r w:rsidRPr="000D7AAF">
        <w:rPr>
          <w:rFonts w:ascii="GHEA Grapalat" w:hAnsi="GHEA Grapalat" w:cs="Times Armenian"/>
          <w:b/>
          <w:lang w:val="af-ZA"/>
        </w:rPr>
        <w:t xml:space="preserve"> </w:t>
      </w:r>
      <w:r w:rsidRPr="000D7AAF">
        <w:rPr>
          <w:rFonts w:ascii="GHEA Grapalat" w:hAnsi="GHEA Grapalat" w:cs="Sylfaen"/>
          <w:b/>
        </w:rPr>
        <w:t>ՀԱՄԱՐ</w:t>
      </w:r>
      <w:r w:rsidRPr="000D7AAF">
        <w:rPr>
          <w:rFonts w:ascii="GHEA Grapalat" w:hAnsi="GHEA Grapalat" w:cs="Times Armenian"/>
          <w:b/>
          <w:lang w:val="af-ZA"/>
        </w:rPr>
        <w:t xml:space="preserve">` </w:t>
      </w:r>
      <w:r w:rsidR="00F97F13" w:rsidRPr="00F97F13">
        <w:rPr>
          <w:rFonts w:ascii="GHEA Grapalat" w:hAnsi="GHEA Grapalat" w:cs="Sylfaen"/>
          <w:b/>
          <w:lang w:val="af-ZA"/>
        </w:rPr>
        <w:t>«</w:t>
      </w:r>
      <w:r w:rsidR="00F97F13" w:rsidRPr="00FD3599">
        <w:rPr>
          <w:rFonts w:ascii="GHEA Grapalat" w:hAnsi="GHEA Grapalat" w:cs="Sylfaen"/>
          <w:b/>
          <w:i/>
          <w:color w:val="000000"/>
          <w:lang w:val="af-ZA"/>
        </w:rPr>
        <w:t xml:space="preserve"> </w:t>
      </w:r>
      <w:r w:rsidR="00F97F13" w:rsidRPr="00F97F13">
        <w:rPr>
          <w:rFonts w:ascii="GHEA Grapalat" w:hAnsi="GHEA Grapalat" w:cs="Sylfaen"/>
          <w:b/>
          <w:color w:val="000000"/>
        </w:rPr>
        <w:t>ԳԱԶԱՄՈՆՏԱԺՄԱՆ</w:t>
      </w:r>
      <w:r w:rsidR="00F97F13" w:rsidRPr="00FD3599">
        <w:rPr>
          <w:rFonts w:ascii="GHEA Grapalat" w:hAnsi="GHEA Grapalat" w:cs="Sylfaen"/>
          <w:b/>
          <w:color w:val="000000"/>
          <w:lang w:val="af-ZA"/>
        </w:rPr>
        <w:t xml:space="preserve"> </w:t>
      </w:r>
      <w:r w:rsidR="00F97F13" w:rsidRPr="00F97F13">
        <w:rPr>
          <w:rFonts w:ascii="GHEA Grapalat" w:hAnsi="GHEA Grapalat" w:cs="Sylfaen"/>
          <w:b/>
          <w:color w:val="000000"/>
        </w:rPr>
        <w:t>ԵՎ</w:t>
      </w:r>
      <w:r w:rsidR="00F97F13" w:rsidRPr="00FD3599">
        <w:rPr>
          <w:rFonts w:ascii="GHEA Grapalat" w:hAnsi="GHEA Grapalat" w:cs="Sylfaen"/>
          <w:b/>
          <w:color w:val="000000"/>
          <w:lang w:val="af-ZA"/>
        </w:rPr>
        <w:t xml:space="preserve"> </w:t>
      </w:r>
      <w:r w:rsidR="00F97F13" w:rsidRPr="00F97F13">
        <w:rPr>
          <w:rFonts w:ascii="GHEA Grapalat" w:hAnsi="GHEA Grapalat" w:cs="Sylfaen"/>
          <w:b/>
          <w:color w:val="000000"/>
        </w:rPr>
        <w:t>ՋԵՌՈՒՑՄԱՆ</w:t>
      </w:r>
      <w:r w:rsidR="00F97F13" w:rsidRPr="00FD3599">
        <w:rPr>
          <w:rFonts w:ascii="GHEA Grapalat" w:hAnsi="GHEA Grapalat" w:cs="Sylfaen"/>
          <w:b/>
          <w:color w:val="000000"/>
          <w:lang w:val="af-ZA"/>
        </w:rPr>
        <w:t xml:space="preserve"> </w:t>
      </w:r>
      <w:r w:rsidR="00F97F13" w:rsidRPr="00F97F13">
        <w:rPr>
          <w:rFonts w:ascii="GHEA Grapalat" w:hAnsi="GHEA Grapalat" w:cs="Sylfaen"/>
          <w:b/>
          <w:color w:val="000000"/>
        </w:rPr>
        <w:t>ՀԱՄԱԿԱՐԳԻ</w:t>
      </w:r>
      <w:r w:rsidR="00F97F13" w:rsidRPr="00FD3599">
        <w:rPr>
          <w:rFonts w:ascii="GHEA Grapalat" w:hAnsi="GHEA Grapalat" w:cs="Sylfaen"/>
          <w:b/>
          <w:color w:val="000000"/>
          <w:lang w:val="af-ZA"/>
        </w:rPr>
        <w:t xml:space="preserve"> </w:t>
      </w:r>
      <w:r w:rsidR="00F97F13" w:rsidRPr="00F97F13">
        <w:rPr>
          <w:rFonts w:ascii="GHEA Grapalat" w:hAnsi="GHEA Grapalat" w:cs="Sylfaen"/>
          <w:b/>
          <w:color w:val="000000"/>
        </w:rPr>
        <w:t>ԿԱՌՈՒՑՄԱՆ</w:t>
      </w:r>
      <w:r w:rsidR="00F97F13" w:rsidRPr="00FD3599">
        <w:rPr>
          <w:rFonts w:ascii="GHEA Grapalat" w:hAnsi="GHEA Grapalat" w:cs="Sylfaen"/>
          <w:b/>
          <w:color w:val="000000"/>
          <w:lang w:val="af-ZA"/>
        </w:rPr>
        <w:t xml:space="preserve"> </w:t>
      </w:r>
      <w:r w:rsidR="00F97F13" w:rsidRPr="00F97F13">
        <w:rPr>
          <w:rFonts w:ascii="GHEA Grapalat" w:hAnsi="GHEA Grapalat" w:cs="Sylfaen"/>
          <w:b/>
          <w:color w:val="000000"/>
        </w:rPr>
        <w:t>ԱՇԽԱՏԱՆՔՆԵՐ</w:t>
      </w:r>
      <w:r w:rsidR="00D14C2C">
        <w:rPr>
          <w:rFonts w:ascii="GHEA Grapalat" w:hAnsi="GHEA Grapalat"/>
          <w:b/>
          <w:lang w:val="hy-AM"/>
        </w:rPr>
        <w:t xml:space="preserve">»-Ի </w:t>
      </w:r>
      <w:r w:rsidRPr="000D7AAF">
        <w:rPr>
          <w:rFonts w:ascii="GHEA Grapalat" w:hAnsi="GHEA Grapalat" w:cs="Sylfaen"/>
          <w:b/>
        </w:rPr>
        <w:t>ՁԵՌՔԲԵՐՄԱՆ</w:t>
      </w:r>
      <w:r w:rsidRPr="000D7AAF">
        <w:rPr>
          <w:rFonts w:ascii="GHEA Grapalat" w:hAnsi="GHEA Grapalat" w:cs="Times Armenian"/>
          <w:b/>
          <w:lang w:val="af-ZA"/>
        </w:rPr>
        <w:t xml:space="preserve"> </w:t>
      </w:r>
      <w:r w:rsidRPr="000D7AAF">
        <w:rPr>
          <w:rFonts w:ascii="GHEA Grapalat" w:hAnsi="GHEA Grapalat" w:cs="Sylfaen"/>
          <w:b/>
        </w:rPr>
        <w:t>ՆՊԱՏԱԿՈՎ</w:t>
      </w:r>
      <w:r w:rsidRPr="000D7AAF">
        <w:rPr>
          <w:rFonts w:ascii="GHEA Grapalat" w:hAnsi="GHEA Grapalat" w:cs="Sylfaen"/>
          <w:b/>
          <w:lang w:val="af-ZA"/>
        </w:rPr>
        <w:t xml:space="preserve"> </w:t>
      </w:r>
      <w:r w:rsidRPr="000D7AAF">
        <w:rPr>
          <w:rFonts w:ascii="GHEA Grapalat" w:hAnsi="GHEA Grapalat" w:cs="Times Armenian"/>
          <w:b/>
          <w:lang w:val="af-ZA"/>
        </w:rPr>
        <w:t xml:space="preserve"> </w:t>
      </w:r>
      <w:r w:rsidRPr="000D7AAF">
        <w:rPr>
          <w:rFonts w:ascii="GHEA Grapalat" w:hAnsi="GHEA Grapalat" w:cs="Sylfaen"/>
          <w:b/>
        </w:rPr>
        <w:t>ՀԱՅՏԱՐԱՐՎԱԾ</w:t>
      </w:r>
      <w:r w:rsidRPr="000D7AAF">
        <w:rPr>
          <w:rFonts w:ascii="GHEA Grapalat" w:hAnsi="GHEA Grapalat" w:cs="Times Armenian"/>
          <w:b/>
          <w:lang w:val="af-ZA"/>
        </w:rPr>
        <w:t xml:space="preserve"> </w:t>
      </w:r>
      <w:r w:rsidR="000D7AAF">
        <w:rPr>
          <w:rFonts w:ascii="GHEA Grapalat" w:hAnsi="GHEA Grapalat" w:cs="Sylfaen"/>
          <w:b/>
        </w:rPr>
        <w:t>ԳՆԱՆՇՄԱՆ</w:t>
      </w:r>
      <w:r w:rsidR="000D7AAF" w:rsidRPr="00A15B2B">
        <w:rPr>
          <w:rFonts w:ascii="GHEA Grapalat" w:hAnsi="GHEA Grapalat" w:cs="Sylfaen"/>
          <w:b/>
          <w:lang w:val="af-ZA"/>
        </w:rPr>
        <w:t xml:space="preserve"> </w:t>
      </w:r>
      <w:r w:rsidR="000D7AAF">
        <w:rPr>
          <w:rFonts w:ascii="GHEA Grapalat" w:hAnsi="GHEA Grapalat" w:cs="Sylfaen"/>
          <w:b/>
        </w:rPr>
        <w:t>ՀԱՐՑՄԱՆ</w:t>
      </w: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6E1969F3" w14:textId="77777777" w:rsidR="00F97F13" w:rsidRPr="00E6597C" w:rsidRDefault="00F97F13" w:rsidP="00F97F13">
      <w:pPr>
        <w:pStyle w:val="BodyText"/>
        <w:ind w:right="-7" w:firstLine="567"/>
        <w:jc w:val="center"/>
        <w:rPr>
          <w:rFonts w:ascii="GHEA Grapalat" w:hAnsi="GHEA Grapalat" w:cs="Sylfaen"/>
          <w:lang w:val="af-ZA"/>
        </w:rPr>
      </w:pPr>
    </w:p>
    <w:p w14:paraId="3DB28EC0" w14:textId="4706741A" w:rsidR="00096865" w:rsidRPr="00F97F13" w:rsidRDefault="00F97F13" w:rsidP="00F97F13">
      <w:pPr>
        <w:pStyle w:val="BodyText"/>
        <w:ind w:right="-7" w:firstLine="567"/>
        <w:jc w:val="center"/>
        <w:rPr>
          <w:rFonts w:ascii="GHEA Grapalat" w:hAnsi="GHEA Grapalat"/>
          <w:b/>
          <w:sz w:val="20"/>
          <w:lang w:val="af-ZA"/>
        </w:rPr>
      </w:pPr>
      <w:r w:rsidRPr="00F97F13">
        <w:rPr>
          <w:rFonts w:ascii="GHEA Grapalat" w:hAnsi="GHEA Grapalat" w:cs="Times Armenian"/>
          <w:sz w:val="20"/>
          <w:lang w:val="af-ZA"/>
        </w:rPr>
        <w:t>«</w:t>
      </w:r>
      <w:r w:rsidRPr="00F97F13">
        <w:rPr>
          <w:rFonts w:ascii="GHEA Grapalat" w:hAnsi="GHEA Grapalat" w:cs="Tahoma"/>
          <w:b/>
          <w:color w:val="000000"/>
          <w:sz w:val="20"/>
          <w:lang w:val="hy-AM"/>
        </w:rPr>
        <w:t>ՀՐԱԶԴԱՆԻ   ՄԱՆԿԱՊԱՏԱՆԵԿԱՆ  ՍՏԵՂԾԱԳՈՐԾԱԿԱՆ  ԿԵՆՏՐՈՆ</w:t>
      </w:r>
      <w:r w:rsidRPr="00F97F13">
        <w:rPr>
          <w:rFonts w:ascii="GHEA Grapalat" w:hAnsi="GHEA Grapalat" w:cs="Sylfaen"/>
          <w:b/>
          <w:sz w:val="20"/>
          <w:lang w:val="af-ZA"/>
        </w:rPr>
        <w:t xml:space="preserve"> » ՀՈԱԿ-</w:t>
      </w:r>
      <w:r w:rsidRPr="00F97F13">
        <w:rPr>
          <w:rFonts w:ascii="GHEA Grapalat" w:hAnsi="GHEA Grapalat" w:cs="Sylfaen"/>
          <w:b/>
          <w:sz w:val="20"/>
        </w:rPr>
        <w:t>Ի</w:t>
      </w:r>
      <w:r w:rsidRPr="00F97F13">
        <w:rPr>
          <w:rFonts w:ascii="GHEA Grapalat" w:hAnsi="GHEA Grapalat" w:cs="Sylfaen"/>
          <w:b/>
          <w:sz w:val="20"/>
          <w:lang w:val="af-ZA"/>
        </w:rPr>
        <w:t xml:space="preserve"> </w:t>
      </w:r>
      <w:r w:rsidRPr="00F97F13">
        <w:rPr>
          <w:rFonts w:ascii="GHEA Grapalat" w:hAnsi="GHEA Grapalat" w:cs="Sylfaen"/>
          <w:b/>
          <w:sz w:val="20"/>
        </w:rPr>
        <w:t>ԿԱՐԻՔՆԵՐԻ</w:t>
      </w:r>
      <w:r w:rsidRPr="00F97F13">
        <w:rPr>
          <w:rFonts w:ascii="GHEA Grapalat" w:hAnsi="GHEA Grapalat" w:cs="Times Armenian"/>
          <w:b/>
          <w:sz w:val="20"/>
          <w:lang w:val="af-ZA"/>
        </w:rPr>
        <w:t xml:space="preserve"> </w:t>
      </w:r>
      <w:r w:rsidRPr="00F97F13">
        <w:rPr>
          <w:rFonts w:ascii="GHEA Grapalat" w:hAnsi="GHEA Grapalat" w:cs="Sylfaen"/>
          <w:b/>
          <w:sz w:val="20"/>
        </w:rPr>
        <w:t>ՀԱՄԱՐ</w:t>
      </w:r>
      <w:r w:rsidRPr="00F97F13">
        <w:rPr>
          <w:rFonts w:ascii="GHEA Grapalat" w:hAnsi="GHEA Grapalat" w:cs="Times Armenian"/>
          <w:b/>
          <w:sz w:val="20"/>
          <w:lang w:val="af-ZA"/>
        </w:rPr>
        <w:t xml:space="preserve">` </w:t>
      </w:r>
      <w:r w:rsidRPr="00F97F13">
        <w:rPr>
          <w:rFonts w:ascii="GHEA Grapalat" w:hAnsi="GHEA Grapalat" w:cs="Sylfaen"/>
          <w:b/>
          <w:sz w:val="20"/>
          <w:lang w:val="af-ZA"/>
        </w:rPr>
        <w:t>«</w:t>
      </w:r>
      <w:r w:rsidRPr="00FD3599">
        <w:rPr>
          <w:rFonts w:ascii="GHEA Grapalat" w:hAnsi="GHEA Grapalat" w:cs="Sylfaen"/>
          <w:b/>
          <w:i/>
          <w:color w:val="000000"/>
          <w:sz w:val="20"/>
          <w:lang w:val="af-ZA"/>
        </w:rPr>
        <w:t xml:space="preserve"> </w:t>
      </w:r>
      <w:r w:rsidRPr="00F97F13">
        <w:rPr>
          <w:rFonts w:ascii="GHEA Grapalat" w:hAnsi="GHEA Grapalat" w:cs="Sylfaen"/>
          <w:b/>
          <w:color w:val="000000"/>
          <w:sz w:val="20"/>
        </w:rPr>
        <w:t>ԳԱԶԱՄՈՆՏԱԺՄԱՆ</w:t>
      </w:r>
      <w:r w:rsidRPr="00FD3599">
        <w:rPr>
          <w:rFonts w:ascii="GHEA Grapalat" w:hAnsi="GHEA Grapalat" w:cs="Sylfaen"/>
          <w:b/>
          <w:color w:val="000000"/>
          <w:sz w:val="20"/>
          <w:lang w:val="af-ZA"/>
        </w:rPr>
        <w:t xml:space="preserve"> </w:t>
      </w:r>
      <w:r w:rsidRPr="00F97F13">
        <w:rPr>
          <w:rFonts w:ascii="GHEA Grapalat" w:hAnsi="GHEA Grapalat" w:cs="Sylfaen"/>
          <w:b/>
          <w:color w:val="000000"/>
          <w:sz w:val="20"/>
        </w:rPr>
        <w:t>ԵՎ</w:t>
      </w:r>
      <w:r w:rsidRPr="00FD3599">
        <w:rPr>
          <w:rFonts w:ascii="GHEA Grapalat" w:hAnsi="GHEA Grapalat" w:cs="Sylfaen"/>
          <w:b/>
          <w:color w:val="000000"/>
          <w:sz w:val="20"/>
          <w:lang w:val="af-ZA"/>
        </w:rPr>
        <w:t xml:space="preserve"> </w:t>
      </w:r>
      <w:r w:rsidRPr="00F97F13">
        <w:rPr>
          <w:rFonts w:ascii="GHEA Grapalat" w:hAnsi="GHEA Grapalat" w:cs="Sylfaen"/>
          <w:b/>
          <w:color w:val="000000"/>
          <w:sz w:val="20"/>
        </w:rPr>
        <w:t>ՋԵՌՈՒՑՄԱՆ</w:t>
      </w:r>
      <w:r w:rsidRPr="00FD3599">
        <w:rPr>
          <w:rFonts w:ascii="GHEA Grapalat" w:hAnsi="GHEA Grapalat" w:cs="Sylfaen"/>
          <w:b/>
          <w:color w:val="000000"/>
          <w:sz w:val="20"/>
          <w:lang w:val="af-ZA"/>
        </w:rPr>
        <w:t xml:space="preserve"> </w:t>
      </w:r>
      <w:r w:rsidRPr="00F97F13">
        <w:rPr>
          <w:rFonts w:ascii="GHEA Grapalat" w:hAnsi="GHEA Grapalat" w:cs="Sylfaen"/>
          <w:b/>
          <w:color w:val="000000"/>
          <w:sz w:val="20"/>
        </w:rPr>
        <w:t>ՀԱՄԱԿԱՐԳԻ</w:t>
      </w:r>
      <w:r w:rsidRPr="00FD3599">
        <w:rPr>
          <w:rFonts w:ascii="GHEA Grapalat" w:hAnsi="GHEA Grapalat" w:cs="Sylfaen"/>
          <w:b/>
          <w:color w:val="000000"/>
          <w:sz w:val="20"/>
          <w:lang w:val="af-ZA"/>
        </w:rPr>
        <w:t xml:space="preserve"> </w:t>
      </w:r>
      <w:r w:rsidRPr="00F97F13">
        <w:rPr>
          <w:rFonts w:ascii="GHEA Grapalat" w:hAnsi="GHEA Grapalat" w:cs="Sylfaen"/>
          <w:b/>
          <w:color w:val="000000"/>
          <w:sz w:val="20"/>
        </w:rPr>
        <w:t>ԿԱՌՈՒՑՄԱՆ</w:t>
      </w:r>
      <w:r w:rsidRPr="00FD3599">
        <w:rPr>
          <w:rFonts w:ascii="GHEA Grapalat" w:hAnsi="GHEA Grapalat" w:cs="Sylfaen"/>
          <w:b/>
          <w:color w:val="000000"/>
          <w:sz w:val="20"/>
          <w:lang w:val="af-ZA"/>
        </w:rPr>
        <w:t xml:space="preserve"> </w:t>
      </w:r>
      <w:r w:rsidRPr="00F97F13">
        <w:rPr>
          <w:rFonts w:ascii="GHEA Grapalat" w:hAnsi="GHEA Grapalat" w:cs="Sylfaen"/>
          <w:b/>
          <w:color w:val="000000"/>
          <w:sz w:val="20"/>
        </w:rPr>
        <w:t>ԱՇԽԱՏԱՆՔՆԵՐ</w:t>
      </w:r>
      <w:r w:rsidRPr="00F97F13">
        <w:rPr>
          <w:rFonts w:ascii="GHEA Grapalat" w:hAnsi="GHEA Grapalat"/>
          <w:b/>
          <w:sz w:val="20"/>
          <w:lang w:val="hy-AM"/>
        </w:rPr>
        <w:t xml:space="preserve">»-Ի </w:t>
      </w:r>
      <w:r w:rsidRPr="00F97F13">
        <w:rPr>
          <w:rFonts w:ascii="GHEA Grapalat" w:hAnsi="GHEA Grapalat" w:cs="Sylfaen"/>
          <w:b/>
          <w:sz w:val="20"/>
        </w:rPr>
        <w:t>ՁԵՌՔԲԵՐՄԱՆ</w:t>
      </w:r>
      <w:r w:rsidRPr="00F97F13">
        <w:rPr>
          <w:rFonts w:ascii="GHEA Grapalat" w:hAnsi="GHEA Grapalat" w:cs="Times Armenian"/>
          <w:b/>
          <w:sz w:val="20"/>
          <w:lang w:val="af-ZA"/>
        </w:rPr>
        <w:t xml:space="preserve"> </w:t>
      </w:r>
      <w:r w:rsidRPr="00F97F13">
        <w:rPr>
          <w:rFonts w:ascii="GHEA Grapalat" w:hAnsi="GHEA Grapalat" w:cs="Sylfaen"/>
          <w:b/>
          <w:sz w:val="20"/>
        </w:rPr>
        <w:t>ՆՊԱՏԱԿՈՎ</w:t>
      </w:r>
      <w:r w:rsidRPr="00F97F13">
        <w:rPr>
          <w:rFonts w:ascii="GHEA Grapalat" w:hAnsi="GHEA Grapalat" w:cs="Sylfaen"/>
          <w:b/>
          <w:sz w:val="20"/>
          <w:lang w:val="af-ZA"/>
        </w:rPr>
        <w:t xml:space="preserve"> </w:t>
      </w:r>
      <w:r w:rsidRPr="00F97F13">
        <w:rPr>
          <w:rFonts w:ascii="GHEA Grapalat" w:hAnsi="GHEA Grapalat" w:cs="Times Armenian"/>
          <w:b/>
          <w:sz w:val="20"/>
          <w:lang w:val="af-ZA"/>
        </w:rPr>
        <w:t xml:space="preserve"> </w:t>
      </w:r>
      <w:r w:rsidRPr="00F97F13">
        <w:rPr>
          <w:rFonts w:ascii="GHEA Grapalat" w:hAnsi="GHEA Grapalat" w:cs="Sylfaen"/>
          <w:b/>
          <w:sz w:val="20"/>
        </w:rPr>
        <w:t>ՀԱՅՏԱՐԱՐՎԱԾ</w:t>
      </w:r>
      <w:r w:rsidRPr="00F97F13">
        <w:rPr>
          <w:rFonts w:ascii="GHEA Grapalat" w:hAnsi="GHEA Grapalat" w:cs="Times Armenian"/>
          <w:b/>
          <w:sz w:val="20"/>
          <w:lang w:val="af-ZA"/>
        </w:rPr>
        <w:t xml:space="preserve"> </w:t>
      </w:r>
      <w:r w:rsidRPr="00F97F13">
        <w:rPr>
          <w:rFonts w:ascii="GHEA Grapalat" w:hAnsi="GHEA Grapalat" w:cs="Sylfaen"/>
          <w:b/>
          <w:sz w:val="20"/>
        </w:rPr>
        <w:t>ԳՆԱՆՇՄԱՆ</w:t>
      </w:r>
      <w:r w:rsidRPr="00F97F13">
        <w:rPr>
          <w:rFonts w:ascii="GHEA Grapalat" w:hAnsi="GHEA Grapalat" w:cs="Sylfaen"/>
          <w:b/>
          <w:sz w:val="20"/>
          <w:lang w:val="af-ZA"/>
        </w:rPr>
        <w:t xml:space="preserve"> </w:t>
      </w:r>
      <w:r w:rsidRPr="00F97F13">
        <w:rPr>
          <w:rFonts w:ascii="GHEA Grapalat" w:hAnsi="GHEA Grapalat" w:cs="Sylfaen"/>
          <w:b/>
          <w:sz w:val="20"/>
        </w:rPr>
        <w:t>ՀԱՐՑՄԱՆ</w:t>
      </w:r>
      <w:r w:rsidRPr="00F97F13">
        <w:rPr>
          <w:rFonts w:ascii="GHEA Grapalat" w:hAnsi="GHEA Grapalat"/>
          <w:b/>
          <w:sz w:val="20"/>
          <w:szCs w:val="22"/>
          <w:lang w:val="af-ZA"/>
        </w:rPr>
        <w:t xml:space="preserve">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433A6B7E"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0D7AAF">
        <w:rPr>
          <w:rFonts w:ascii="GHEA Grapalat" w:hAnsi="GHEA Grapalat" w:cs="Sylfaen"/>
          <w:b/>
          <w:sz w:val="20"/>
        </w:rPr>
        <w:t>ԳՆԱՆՇՄԱՆ</w:t>
      </w:r>
      <w:r w:rsidR="000D7AAF" w:rsidRPr="00A15B2B">
        <w:rPr>
          <w:rFonts w:ascii="GHEA Grapalat" w:hAnsi="GHEA Grapalat" w:cs="Sylfaen"/>
          <w:b/>
          <w:sz w:val="20"/>
          <w:lang w:val="af-ZA"/>
        </w:rPr>
        <w:t xml:space="preserve"> </w:t>
      </w:r>
      <w:r w:rsidR="000D7AAF">
        <w:rPr>
          <w:rFonts w:ascii="GHEA Grapalat" w:hAnsi="GHEA Grapalat" w:cs="Sylfaen"/>
          <w:b/>
          <w:sz w:val="20"/>
        </w:rPr>
        <w:t>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174443F6"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0D7AAF" w:rsidRPr="00A15B2B">
        <w:rPr>
          <w:rFonts w:ascii="GHEA Grapalat" w:hAnsi="GHEA Grapalat"/>
          <w:b/>
          <w:sz w:val="20"/>
          <w:lang w:val="af-ZA"/>
        </w:rPr>
        <w:t>«</w:t>
      </w:r>
      <w:r w:rsidR="00F97F13" w:rsidRPr="00FD3599">
        <w:rPr>
          <w:rFonts w:ascii="Sylfaen" w:hAnsi="Sylfaen" w:cs="Sylfaen"/>
          <w:lang w:val="af-ZA"/>
        </w:rPr>
        <w:t xml:space="preserve"> </w:t>
      </w:r>
      <w:r w:rsidR="00F97F13">
        <w:rPr>
          <w:rFonts w:ascii="GHEA Grapalat" w:hAnsi="GHEA Grapalat"/>
          <w:b/>
          <w:sz w:val="20"/>
          <w:lang w:val="af-ZA"/>
        </w:rPr>
        <w:t>ՄՍԿ-ԳՀԱՇՁԲ-24/06</w:t>
      </w:r>
      <w:r w:rsidR="00F97F13" w:rsidRPr="00A15B2B">
        <w:rPr>
          <w:rFonts w:ascii="GHEA Grapalat" w:hAnsi="GHEA Grapalat"/>
          <w:b/>
          <w:sz w:val="20"/>
          <w:lang w:val="af-ZA"/>
        </w:rPr>
        <w:t xml:space="preserve"> </w:t>
      </w:r>
      <w:r w:rsidR="000D7AAF" w:rsidRPr="00A15B2B">
        <w:rPr>
          <w:rFonts w:ascii="GHEA Grapalat" w:hAnsi="GHEA Grapalat"/>
          <w:b/>
          <w:sz w:val="20"/>
          <w:lang w:val="af-ZA"/>
        </w:rPr>
        <w:t>»</w:t>
      </w:r>
      <w:r w:rsidR="000D7AAF" w:rsidRPr="00A15B2B">
        <w:rPr>
          <w:rFonts w:ascii="GHEA Grapalat" w:hAnsi="GHEA Grapalat"/>
          <w:b/>
          <w:i/>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6DB0E403"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0D7AAF" w:rsidRPr="00A15B2B">
        <w:rPr>
          <w:rFonts w:ascii="GHEA Grapalat" w:hAnsi="GHEA Grapalat"/>
          <w:b/>
          <w:sz w:val="20"/>
          <w:szCs w:val="20"/>
          <w:lang w:val="af-ZA"/>
        </w:rPr>
        <w:t>&lt;&lt;</w:t>
      </w:r>
      <w:r w:rsidR="00F97F13" w:rsidRPr="00FD3599">
        <w:rPr>
          <w:rFonts w:ascii="Sylfaen" w:hAnsi="Sylfaen" w:cs="Sylfaen"/>
          <w:lang w:val="af-ZA"/>
        </w:rPr>
        <w:t xml:space="preserve"> </w:t>
      </w:r>
      <w:r w:rsidR="00F97F13">
        <w:rPr>
          <w:rFonts w:ascii="GHEA Grapalat" w:hAnsi="GHEA Grapalat"/>
          <w:b/>
          <w:sz w:val="20"/>
          <w:szCs w:val="20"/>
          <w:lang w:val="af-ZA"/>
        </w:rPr>
        <w:t xml:space="preserve">ՀՐԱԶԴԱՆԻ </w:t>
      </w:r>
      <w:r w:rsidR="00F97F13" w:rsidRPr="00F97F13">
        <w:rPr>
          <w:rFonts w:ascii="GHEA Grapalat" w:hAnsi="GHEA Grapalat"/>
          <w:b/>
          <w:sz w:val="20"/>
          <w:szCs w:val="20"/>
          <w:lang w:val="af-ZA"/>
        </w:rPr>
        <w:t>ՄԱՆԿԱՊԱ</w:t>
      </w:r>
      <w:r w:rsidR="00F97F13">
        <w:rPr>
          <w:rFonts w:ascii="GHEA Grapalat" w:hAnsi="GHEA Grapalat"/>
          <w:b/>
          <w:sz w:val="20"/>
          <w:szCs w:val="20"/>
          <w:lang w:val="af-ZA"/>
        </w:rPr>
        <w:t>ՏԱՆԵԿԱՆ ՍՏԵՂԾԱԳՈՐԾԱԿԱՆ  ԿԵՆՏՐՈՆ</w:t>
      </w:r>
      <w:r w:rsidR="00F97F13" w:rsidRPr="00A15B2B">
        <w:rPr>
          <w:rFonts w:ascii="GHEA Grapalat" w:hAnsi="GHEA Grapalat"/>
          <w:b/>
          <w:sz w:val="20"/>
          <w:szCs w:val="20"/>
          <w:lang w:val="af-ZA"/>
        </w:rPr>
        <w:t xml:space="preserve"> </w:t>
      </w:r>
      <w:r w:rsidR="000D7AAF" w:rsidRPr="00A15B2B">
        <w:rPr>
          <w:rFonts w:ascii="GHEA Grapalat" w:hAnsi="GHEA Grapalat"/>
          <w:b/>
          <w:sz w:val="20"/>
          <w:szCs w:val="20"/>
          <w:lang w:val="af-ZA"/>
        </w:rPr>
        <w:t xml:space="preserve">&gt;&gt; </w:t>
      </w:r>
      <w:r w:rsidR="000D7AAF" w:rsidRPr="000D7AAF">
        <w:rPr>
          <w:rFonts w:ascii="GHEA Grapalat" w:hAnsi="GHEA Grapalat"/>
          <w:b/>
          <w:sz w:val="20"/>
          <w:szCs w:val="20"/>
        </w:rPr>
        <w:t>ՀՈԱԿ</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02495C2C" w:rsidR="003E1421" w:rsidRPr="00E6597C" w:rsidRDefault="00A81DD5" w:rsidP="00EF3662">
      <w:pPr>
        <w:pStyle w:val="BodyTextIndent2"/>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էլեկտրոնային փոստի հասցեն է`</w:t>
      </w:r>
      <w:r w:rsidR="000D7AAF">
        <w:rPr>
          <w:rFonts w:ascii="GHEA Grapalat" w:hAnsi="GHEA Grapalat"/>
        </w:rPr>
        <w:t xml:space="preserve"> </w:t>
      </w:r>
      <w:r w:rsidR="00B2681D" w:rsidRPr="00E6597C">
        <w:rPr>
          <w:rFonts w:ascii="GHEA Grapalat" w:hAnsi="GHEA Grapalat"/>
          <w:sz w:val="24"/>
          <w:szCs w:val="24"/>
        </w:rPr>
        <w:t>«</w:t>
      </w:r>
      <w:r w:rsidR="000D7AAF" w:rsidRPr="00130102">
        <w:rPr>
          <w:rFonts w:ascii="GHEA Grapalat" w:hAnsi="GHEA Grapalat"/>
          <w:b/>
        </w:rPr>
        <w:t>baghdasaryan_1978@mail.ru</w:t>
      </w:r>
      <w:r w:rsidR="00B2681D" w:rsidRPr="00E6597C">
        <w:rPr>
          <w:rFonts w:ascii="GHEA Grapalat" w:hAnsi="GHEA Grapalat"/>
          <w:sz w:val="24"/>
          <w:szCs w:val="24"/>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0CC12C4F" w:rsidR="00096865" w:rsidRPr="00300CCA" w:rsidRDefault="00845AA5" w:rsidP="00F97F13">
      <w:pPr>
        <w:pStyle w:val="BodyTextIndent2"/>
        <w:spacing w:line="240" w:lineRule="auto"/>
        <w:ind w:left="360" w:firstLine="0"/>
        <w:rPr>
          <w:rFonts w:ascii="GHEA Grapalat" w:hAnsi="GHEA Grapalat"/>
          <w:b/>
          <w:sz w:val="22"/>
          <w:szCs w:val="22"/>
          <w:u w:val="single"/>
          <w:vertAlign w:val="subscript"/>
        </w:rPr>
      </w:pPr>
      <w:r w:rsidRPr="00E6597C">
        <w:rPr>
          <w:rFonts w:ascii="GHEA Grapalat" w:hAnsi="GHEA Grapalat" w:cs="Sylfaen"/>
        </w:rPr>
        <w:t xml:space="preserve">1.1 </w:t>
      </w:r>
      <w:r w:rsidR="00F97F13">
        <w:rPr>
          <w:rFonts w:ascii="GHEA Grapalat" w:hAnsi="GHEA Grapalat" w:cs="Sylfaen"/>
        </w:rPr>
        <w:t>Գնման առարկա է հանդիսանում &lt;&lt;</w:t>
      </w:r>
      <w:r w:rsidR="00F97F13" w:rsidRPr="00F97F13">
        <w:rPr>
          <w:rFonts w:ascii="GHEA Grapalat" w:hAnsi="GHEA Grapalat" w:cs="Tahoma"/>
          <w:b/>
          <w:color w:val="000000"/>
          <w:lang w:val="hy-AM"/>
        </w:rPr>
        <w:t>Հրազդանի   Մ</w:t>
      </w:r>
      <w:r w:rsidR="00F97F13">
        <w:rPr>
          <w:rFonts w:ascii="GHEA Grapalat" w:hAnsi="GHEA Grapalat" w:cs="Tahoma"/>
          <w:b/>
          <w:color w:val="000000"/>
          <w:lang w:val="hy-AM"/>
        </w:rPr>
        <w:t xml:space="preserve">անկապատանեկան  </w:t>
      </w:r>
      <w:r w:rsidR="00F97F13">
        <w:rPr>
          <w:rFonts w:ascii="GHEA Grapalat" w:hAnsi="GHEA Grapalat" w:cs="Tahoma"/>
          <w:b/>
          <w:color w:val="000000"/>
          <w:lang w:val="en-US"/>
        </w:rPr>
        <w:t>ս</w:t>
      </w:r>
      <w:r w:rsidR="00F97F13">
        <w:rPr>
          <w:rFonts w:ascii="GHEA Grapalat" w:hAnsi="GHEA Grapalat" w:cs="Tahoma"/>
          <w:b/>
          <w:color w:val="000000"/>
          <w:lang w:val="hy-AM"/>
        </w:rPr>
        <w:t xml:space="preserve">տեղծագործական  </w:t>
      </w:r>
      <w:r w:rsidR="00F97F13">
        <w:rPr>
          <w:rFonts w:ascii="GHEA Grapalat" w:hAnsi="GHEA Grapalat" w:cs="Tahoma"/>
          <w:b/>
          <w:color w:val="000000"/>
          <w:lang w:val="en-US"/>
        </w:rPr>
        <w:t>կ</w:t>
      </w:r>
      <w:r w:rsidR="00F97F13" w:rsidRPr="00F97F13">
        <w:rPr>
          <w:rFonts w:ascii="GHEA Grapalat" w:hAnsi="GHEA Grapalat" w:cs="Tahoma"/>
          <w:b/>
          <w:color w:val="000000"/>
          <w:lang w:val="hy-AM"/>
        </w:rPr>
        <w:t>ենտրոն</w:t>
      </w:r>
      <w:r w:rsidR="00F97F13" w:rsidRPr="00F97F13">
        <w:rPr>
          <w:rFonts w:ascii="GHEA Grapalat" w:hAnsi="GHEA Grapalat" w:cs="Sylfaen"/>
          <w:b/>
        </w:rPr>
        <w:t xml:space="preserve"> </w:t>
      </w:r>
      <w:r w:rsidR="000D7AAF" w:rsidRPr="000D7AAF">
        <w:rPr>
          <w:rFonts w:ascii="GHEA Grapalat" w:hAnsi="GHEA Grapalat"/>
          <w:b/>
        </w:rPr>
        <w:t>&gt;&gt; ՀՈԱԿ</w:t>
      </w:r>
      <w:r w:rsidR="000D7AAF">
        <w:rPr>
          <w:rFonts w:ascii="GHEA Grapalat" w:hAnsi="GHEA Grapalat"/>
          <w:b/>
        </w:rPr>
        <w:t>-ի</w:t>
      </w:r>
      <w:r w:rsidR="000D7AAF" w:rsidRPr="00E6597C">
        <w:rPr>
          <w:rFonts w:ascii="GHEA Grapalat" w:hAnsi="GHEA Grapalat" w:cs="Sylfaen"/>
        </w:rPr>
        <w:t xml:space="preserve"> </w:t>
      </w:r>
      <w:r w:rsidR="00096865" w:rsidRPr="00E6597C">
        <w:rPr>
          <w:rFonts w:ascii="GHEA Grapalat" w:hAnsi="GHEA Grapalat" w:cs="Sylfaen"/>
        </w:rPr>
        <w:t>կարիքների</w:t>
      </w:r>
      <w:r w:rsidR="00096865" w:rsidRPr="00E6597C">
        <w:rPr>
          <w:rFonts w:ascii="GHEA Grapalat" w:hAnsi="GHEA Grapalat" w:cs="Times Armenian"/>
        </w:rPr>
        <w:t xml:space="preserve"> </w:t>
      </w:r>
      <w:r w:rsidR="00096865" w:rsidRPr="00E6597C">
        <w:rPr>
          <w:rFonts w:ascii="GHEA Grapalat" w:hAnsi="GHEA Grapalat" w:cs="Sylfaen"/>
        </w:rPr>
        <w:t>համար</w:t>
      </w:r>
      <w:r w:rsidR="00096865" w:rsidRPr="00E6597C">
        <w:rPr>
          <w:rFonts w:ascii="GHEA Grapalat" w:hAnsi="GHEA Grapalat" w:cs="Times Armenian"/>
        </w:rPr>
        <w:t xml:space="preserve">` </w:t>
      </w:r>
      <w:r w:rsidR="00A76C15" w:rsidRPr="00E6597C">
        <w:rPr>
          <w:rFonts w:ascii="GHEA Grapalat" w:hAnsi="GHEA Grapalat"/>
        </w:rPr>
        <w:t>«</w:t>
      </w:r>
      <w:r w:rsidR="00F97F13">
        <w:rPr>
          <w:rFonts w:ascii="GHEA Grapalat" w:hAnsi="GHEA Grapalat"/>
          <w:b/>
        </w:rPr>
        <w:t>Գ</w:t>
      </w:r>
      <w:r w:rsidR="00F97F13" w:rsidRPr="00F97F13">
        <w:rPr>
          <w:rFonts w:ascii="GHEA Grapalat" w:hAnsi="GHEA Grapalat"/>
          <w:b/>
        </w:rPr>
        <w:t xml:space="preserve">ազամոնտաժման եվ ջեռուցման համակարգի կառուցման աշխատանքներ </w:t>
      </w:r>
      <w:r w:rsidR="00A76C15" w:rsidRPr="00E6597C">
        <w:rPr>
          <w:rFonts w:ascii="GHEA Grapalat" w:hAnsi="GHEA Grapalat"/>
        </w:rPr>
        <w:t>»</w:t>
      </w:r>
      <w:r w:rsidR="000D7AAF">
        <w:rPr>
          <w:rFonts w:ascii="GHEA Grapalat" w:hAnsi="GHEA Grapalat"/>
        </w:rPr>
        <w:t>-ի</w:t>
      </w:r>
      <w:r w:rsidR="00096865" w:rsidRPr="00E6597C">
        <w:rPr>
          <w:rFonts w:ascii="GHEA Grapalat" w:hAnsi="GHEA Grapalat"/>
        </w:rPr>
        <w:t xml:space="preserve"> ձեռքբերումը</w:t>
      </w:r>
      <w:r w:rsidR="00816505" w:rsidRPr="00300CCA">
        <w:rPr>
          <w:rFonts w:ascii="GHEA Grapalat" w:hAnsi="GHEA Grapalat"/>
        </w:rPr>
        <w:t xml:space="preserve"> (</w:t>
      </w:r>
      <w:r w:rsidR="00816505" w:rsidRPr="00E6597C">
        <w:rPr>
          <w:rFonts w:ascii="GHEA Grapalat" w:hAnsi="GHEA Grapalat"/>
        </w:rPr>
        <w:t>այսուհետ</w:t>
      </w:r>
      <w:r w:rsidR="00816505" w:rsidRPr="00300CCA">
        <w:rPr>
          <w:rFonts w:ascii="GHEA Grapalat" w:hAnsi="GHEA Grapalat"/>
        </w:rPr>
        <w:t xml:space="preserve">` </w:t>
      </w:r>
      <w:r w:rsidR="00816505" w:rsidRPr="00E6597C">
        <w:rPr>
          <w:rFonts w:ascii="GHEA Grapalat" w:hAnsi="GHEA Grapalat"/>
        </w:rPr>
        <w:t>նաև</w:t>
      </w:r>
      <w:r w:rsidR="00816505" w:rsidRPr="00300CCA">
        <w:rPr>
          <w:rFonts w:ascii="GHEA Grapalat" w:hAnsi="GHEA Grapalat"/>
        </w:rPr>
        <w:t xml:space="preserve"> </w:t>
      </w:r>
      <w:r w:rsidR="00816505" w:rsidRPr="00E6597C">
        <w:rPr>
          <w:rFonts w:ascii="GHEA Grapalat" w:hAnsi="GHEA Grapalat"/>
        </w:rPr>
        <w:t>ա</w:t>
      </w:r>
      <w:r w:rsidR="00F538FE" w:rsidRPr="00E6597C">
        <w:rPr>
          <w:rFonts w:ascii="GHEA Grapalat" w:hAnsi="GHEA Grapalat"/>
        </w:rPr>
        <w:t>շխատանք</w:t>
      </w:r>
      <w:r w:rsidR="00816505" w:rsidRPr="00300CCA">
        <w:rPr>
          <w:rFonts w:ascii="GHEA Grapalat" w:hAnsi="GHEA Grapalat"/>
        </w:rPr>
        <w:t>)</w:t>
      </w:r>
      <w:r w:rsidR="00C43524" w:rsidRPr="00E6597C">
        <w:rPr>
          <w:rFonts w:ascii="GHEA Grapalat" w:hAnsi="GHEA Grapalat"/>
        </w:rPr>
        <w:t>,</w:t>
      </w:r>
      <w:r w:rsidR="00300CCA">
        <w:rPr>
          <w:rFonts w:ascii="GHEA Grapalat" w:hAnsi="GHEA Grapalat"/>
          <w:lang w:val="hy-AM"/>
        </w:rPr>
        <w:t xml:space="preserve"> </w:t>
      </w:r>
      <w:r w:rsidR="00096865" w:rsidRPr="00E6597C">
        <w:rPr>
          <w:rFonts w:ascii="GHEA Grapalat" w:hAnsi="GHEA Grapalat"/>
        </w:rPr>
        <w:t>որոնք խմբավորված  են</w:t>
      </w:r>
      <w:r w:rsidR="00F97F13">
        <w:rPr>
          <w:rFonts w:ascii="GHEA Grapalat" w:hAnsi="GHEA Grapalat"/>
        </w:rPr>
        <w:t xml:space="preserve"> 1</w:t>
      </w:r>
      <w:r w:rsidR="00300CCA">
        <w:rPr>
          <w:rFonts w:ascii="GHEA Grapalat" w:hAnsi="GHEA Grapalat"/>
          <w:lang w:val="hy-AM"/>
        </w:rPr>
        <w:t xml:space="preserve"> </w:t>
      </w:r>
      <w:r w:rsidR="00F97F13">
        <w:rPr>
          <w:rFonts w:ascii="GHEA Grapalat" w:hAnsi="GHEA Grapalat" w:cs="Sylfaen"/>
        </w:rPr>
        <w:t>չափաբաժնում</w:t>
      </w:r>
      <w:r w:rsidR="00096865" w:rsidRPr="00E6597C">
        <w:rPr>
          <w:rFonts w:ascii="GHEA Grapalat" w:hAnsi="GHEA Grapalat" w:cs="Times Armenian"/>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F97F13" w:rsidRPr="00C02571" w14:paraId="5E891B7B" w14:textId="77777777" w:rsidTr="000D7AAF">
        <w:trPr>
          <w:trHeight w:val="555"/>
        </w:trPr>
        <w:tc>
          <w:tcPr>
            <w:tcW w:w="1843" w:type="dxa"/>
            <w:vAlign w:val="center"/>
          </w:tcPr>
          <w:p w14:paraId="35B4A7E9" w14:textId="77777777" w:rsidR="00F97F13" w:rsidRPr="00E41429" w:rsidRDefault="00F97F13" w:rsidP="00EF3662">
            <w:pPr>
              <w:pStyle w:val="BodyTextIndent2"/>
              <w:spacing w:line="240" w:lineRule="auto"/>
              <w:ind w:firstLine="0"/>
              <w:jc w:val="center"/>
              <w:rPr>
                <w:rFonts w:ascii="GHEA Grapalat" w:hAnsi="GHEA Grapalat"/>
                <w:b/>
                <w:sz w:val="22"/>
                <w:szCs w:val="22"/>
              </w:rPr>
            </w:pPr>
            <w:r w:rsidRPr="00E41429">
              <w:rPr>
                <w:rFonts w:ascii="GHEA Grapalat" w:hAnsi="GHEA Grapalat"/>
                <w:b/>
                <w:sz w:val="22"/>
                <w:szCs w:val="22"/>
              </w:rPr>
              <w:t>1</w:t>
            </w:r>
          </w:p>
        </w:tc>
        <w:tc>
          <w:tcPr>
            <w:tcW w:w="1701" w:type="dxa"/>
            <w:vAlign w:val="center"/>
          </w:tcPr>
          <w:p w14:paraId="6E9A721B" w14:textId="1B696909" w:rsidR="00F97F13" w:rsidRPr="00F97F13" w:rsidRDefault="00F97F13" w:rsidP="003E1680">
            <w:pPr>
              <w:pStyle w:val="BodyTextIndent2"/>
              <w:spacing w:line="240" w:lineRule="auto"/>
              <w:ind w:firstLine="0"/>
              <w:rPr>
                <w:rFonts w:ascii="GHEA Grapalat" w:hAnsi="GHEA Grapalat"/>
                <w:b/>
                <w:sz w:val="22"/>
                <w:szCs w:val="22"/>
                <w:lang w:val="en-US"/>
              </w:rPr>
            </w:pPr>
            <w:r>
              <w:rPr>
                <w:rFonts w:ascii="GHEA Grapalat" w:hAnsi="GHEA Grapalat"/>
                <w:b/>
                <w:sz w:val="22"/>
                <w:szCs w:val="22"/>
                <w:lang w:val="en-US"/>
              </w:rPr>
              <w:t>23 168 000</w:t>
            </w:r>
          </w:p>
        </w:tc>
        <w:tc>
          <w:tcPr>
            <w:tcW w:w="6806" w:type="dxa"/>
            <w:vAlign w:val="center"/>
          </w:tcPr>
          <w:p w14:paraId="36185531" w14:textId="36E93230" w:rsidR="00F97F13" w:rsidRPr="00E41429" w:rsidRDefault="00F97F13" w:rsidP="00E41429">
            <w:pPr>
              <w:pStyle w:val="BodyTextIndent2"/>
              <w:spacing w:line="240" w:lineRule="auto"/>
              <w:ind w:firstLine="0"/>
              <w:rPr>
                <w:rFonts w:ascii="GHEA Grapalat" w:hAnsi="GHEA Grapalat"/>
                <w:b/>
                <w:sz w:val="22"/>
                <w:szCs w:val="22"/>
                <w:u w:val="single"/>
                <w:vertAlign w:val="subscript"/>
              </w:rPr>
            </w:pPr>
            <w:r>
              <w:rPr>
                <w:rFonts w:ascii="GHEA Grapalat" w:hAnsi="GHEA Grapalat"/>
                <w:b/>
              </w:rPr>
              <w:t>Գ</w:t>
            </w:r>
            <w:r w:rsidRPr="00F97F13">
              <w:rPr>
                <w:rFonts w:ascii="GHEA Grapalat" w:hAnsi="GHEA Grapalat"/>
                <w:b/>
              </w:rPr>
              <w:t>ազամոնտաժման եվ ջեռուցման համակարգի կառուցման աշխատանքներ</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C2711E4" w14:textId="77777777" w:rsidR="00096865" w:rsidRPr="00E6597C" w:rsidRDefault="00096865" w:rsidP="00EF3662">
      <w:pPr>
        <w:ind w:firstLine="567"/>
        <w:rPr>
          <w:rFonts w:ascii="GHEA Grapalat" w:hAnsi="GHEA Grapalat" w:cs="Sylfaen"/>
          <w:i/>
          <w:sz w:val="20"/>
          <w:lang w:val="es-ES"/>
        </w:rPr>
      </w:pP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lastRenderedPageBreak/>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4D77CB68" w14:textId="77777777" w:rsidR="00B051BE" w:rsidRPr="00E6597C" w:rsidRDefault="00B051BE" w:rsidP="00EF3662">
      <w:pPr>
        <w:ind w:firstLine="567"/>
        <w:jc w:val="both"/>
        <w:rPr>
          <w:rFonts w:ascii="GHEA Grapalat" w:hAnsi="GHEA Grapalat"/>
          <w:b/>
          <w:sz w:val="20"/>
          <w:lang w:val="af-ZA"/>
        </w:rPr>
      </w:pPr>
    </w:p>
    <w:p w14:paraId="07C345C7" w14:textId="77777777" w:rsidR="00581DC3" w:rsidRPr="00E6597C" w:rsidRDefault="00581DC3" w:rsidP="00EF3662">
      <w:pPr>
        <w:ind w:firstLine="567"/>
        <w:jc w:val="both"/>
        <w:rPr>
          <w:rFonts w:ascii="GHEA Grapalat" w:hAnsi="GHEA Grapalat"/>
          <w:b/>
          <w:sz w:val="20"/>
          <w:lang w:val="af-ZA"/>
        </w:rPr>
      </w:pPr>
    </w:p>
    <w:p w14:paraId="69589378" w14:textId="77777777" w:rsidR="00581DC3" w:rsidRPr="00E6597C" w:rsidRDefault="00581DC3"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082590AF" w:rsidR="00096865" w:rsidRPr="00A15B2B"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242C3D94"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454C506F" w:rsidR="00B61894" w:rsidRPr="00E6597C" w:rsidRDefault="00096865" w:rsidP="00B61894">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B61894" w:rsidRPr="000B4092">
        <w:rPr>
          <w:rFonts w:ascii="GHEA Grapalat" w:hAnsi="GHEA Grapalat" w:cs="Sylfaen"/>
          <w:b/>
          <w:szCs w:val="24"/>
          <w:lang w:val="hy-AM"/>
        </w:rPr>
        <w:t>«</w:t>
      </w:r>
      <w:r w:rsidR="000D7AAF" w:rsidRPr="000B4092">
        <w:rPr>
          <w:rFonts w:ascii="GHEA Grapalat" w:hAnsi="GHEA Grapalat" w:cs="Sylfaen"/>
          <w:b/>
          <w:szCs w:val="24"/>
          <w:lang w:val="hy-AM"/>
        </w:rPr>
        <w:t>7</w:t>
      </w:r>
      <w:r w:rsidR="00B61894" w:rsidRPr="000B4092">
        <w:rPr>
          <w:rFonts w:ascii="GHEA Grapalat" w:hAnsi="GHEA Grapalat" w:cs="Sylfaen"/>
          <w:b/>
          <w:szCs w:val="24"/>
          <w:lang w:val="hy-AM"/>
        </w:rPr>
        <w:t>»</w:t>
      </w:r>
      <w:r w:rsidR="000D7AAF" w:rsidRPr="000B4092">
        <w:rPr>
          <w:rFonts w:ascii="GHEA Grapalat" w:hAnsi="GHEA Grapalat" w:cs="Sylfaen"/>
          <w:b/>
          <w:szCs w:val="24"/>
          <w:lang w:val="hy-AM"/>
        </w:rPr>
        <w:t>-</w:t>
      </w:r>
      <w:r w:rsidR="00B61894" w:rsidRPr="000B4092">
        <w:rPr>
          <w:rFonts w:ascii="GHEA Grapalat" w:hAnsi="GHEA Grapalat" w:cs="Sylfaen"/>
          <w:b/>
          <w:szCs w:val="24"/>
          <w:lang w:val="hy-AM"/>
        </w:rPr>
        <w:t>րդ օրվա</w:t>
      </w:r>
      <w:r w:rsidR="003E1680">
        <w:rPr>
          <w:rFonts w:ascii="GHEA Grapalat" w:hAnsi="GHEA Grapalat" w:cs="Sylfaen"/>
          <w:szCs w:val="24"/>
          <w:lang w:val="hy-AM"/>
        </w:rPr>
        <w:t xml:space="preserve">՝ </w:t>
      </w:r>
      <w:r w:rsidR="00F97F13" w:rsidRPr="00FD3599">
        <w:rPr>
          <w:rFonts w:ascii="GHEA Grapalat" w:hAnsi="GHEA Grapalat" w:cs="Sylfaen"/>
          <w:b/>
          <w:szCs w:val="24"/>
          <w:lang w:val="hy-AM"/>
        </w:rPr>
        <w:t xml:space="preserve">սեպտեմբերի </w:t>
      </w:r>
      <w:r w:rsidR="006D10F8" w:rsidRPr="00856D09">
        <w:rPr>
          <w:rFonts w:ascii="GHEA Grapalat" w:hAnsi="GHEA Grapalat" w:cs="Sylfaen"/>
          <w:b/>
          <w:szCs w:val="24"/>
          <w:lang w:val="hy-AM"/>
        </w:rPr>
        <w:t>9</w:t>
      </w:r>
      <w:r w:rsidR="003E1680" w:rsidRPr="001347E8">
        <w:rPr>
          <w:rFonts w:ascii="GHEA Grapalat" w:hAnsi="GHEA Grapalat" w:cs="Sylfaen"/>
          <w:b/>
          <w:szCs w:val="24"/>
          <w:lang w:val="hy-AM"/>
        </w:rPr>
        <w:t xml:space="preserve">-ի </w:t>
      </w:r>
      <w:r w:rsidR="00B61894" w:rsidRPr="001347E8">
        <w:rPr>
          <w:rFonts w:ascii="GHEA Grapalat" w:hAnsi="GHEA Grapalat" w:cs="Sylfaen"/>
          <w:b/>
          <w:szCs w:val="24"/>
          <w:lang w:val="hy-AM"/>
        </w:rPr>
        <w:t>ժամը</w:t>
      </w:r>
      <w:r w:rsidR="00B61894" w:rsidRPr="004605D7">
        <w:rPr>
          <w:rFonts w:ascii="GHEA Grapalat" w:hAnsi="GHEA Grapalat" w:cs="Sylfaen"/>
          <w:szCs w:val="24"/>
          <w:lang w:val="hy-AM"/>
        </w:rPr>
        <w:t xml:space="preserve"> </w:t>
      </w:r>
      <w:r w:rsidR="00B61894" w:rsidRPr="000B4092">
        <w:rPr>
          <w:rFonts w:ascii="GHEA Grapalat" w:hAnsi="GHEA Grapalat" w:cs="Sylfaen"/>
          <w:b/>
          <w:szCs w:val="24"/>
          <w:lang w:val="hy-AM"/>
        </w:rPr>
        <w:t>«</w:t>
      </w:r>
      <w:r w:rsidR="00F97F13">
        <w:rPr>
          <w:rFonts w:ascii="GHEA Grapalat" w:hAnsi="GHEA Grapalat" w:cs="Sylfaen"/>
          <w:b/>
          <w:lang w:val="hy-AM"/>
        </w:rPr>
        <w:t>09:</w:t>
      </w:r>
      <w:r w:rsidR="00294403">
        <w:rPr>
          <w:rFonts w:ascii="GHEA Grapalat" w:hAnsi="GHEA Grapalat" w:cs="Sylfaen"/>
          <w:b/>
          <w:lang w:val="hy-AM"/>
        </w:rPr>
        <w:t>30</w:t>
      </w:r>
      <w:r w:rsidR="00B61894" w:rsidRPr="000B4092">
        <w:rPr>
          <w:rFonts w:ascii="GHEA Grapalat" w:hAnsi="GHEA Grapalat" w:cs="Sylfaen"/>
          <w:b/>
          <w:lang w:val="hy-AM"/>
        </w:rPr>
        <w:t>»-</w:t>
      </w:r>
      <w:r w:rsidR="000D7AAF" w:rsidRPr="000B4092">
        <w:rPr>
          <w:rFonts w:ascii="GHEA Grapalat" w:hAnsi="GHEA Grapalat" w:cs="Sylfaen"/>
          <w:b/>
          <w:lang w:val="hy-AM"/>
        </w:rPr>
        <w:t>ը</w:t>
      </w:r>
      <w:r w:rsidR="00B61894" w:rsidRPr="000B4092">
        <w:rPr>
          <w:rFonts w:ascii="GHEA Grapalat" w:hAnsi="GHEA Grapalat" w:cs="Sylfaen"/>
          <w:lang w:val="hy-AM"/>
        </w:rPr>
        <w:t>,</w:t>
      </w:r>
      <w:r w:rsidR="00B61894" w:rsidRPr="004605D7">
        <w:rPr>
          <w:rFonts w:ascii="GHEA Grapalat" w:hAnsi="GHEA Grapalat" w:cs="Sylfaen"/>
          <w:szCs w:val="24"/>
          <w:lang w:val="hy-AM"/>
        </w:rPr>
        <w:t xml:space="preserve"> </w:t>
      </w:r>
      <w:r w:rsidR="00B61894" w:rsidRPr="001347E8">
        <w:rPr>
          <w:rFonts w:ascii="GHEA Grapalat" w:hAnsi="GHEA Grapalat" w:cs="Sylfaen"/>
          <w:b/>
          <w:szCs w:val="24"/>
          <w:lang w:val="hy-AM"/>
        </w:rPr>
        <w:t>«</w:t>
      </w:r>
      <w:r w:rsidR="000D7AAF" w:rsidRPr="001347E8">
        <w:rPr>
          <w:rFonts w:ascii="GHEA Grapalat" w:hAnsi="GHEA Grapalat"/>
          <w:b/>
          <w:lang w:val="hy-AM"/>
        </w:rPr>
        <w:t>ք.Հրազդան Սահմանդրության հրապարակ 1, վարչկան շենք</w:t>
      </w:r>
      <w:r w:rsidR="00B61894" w:rsidRPr="001347E8">
        <w:rPr>
          <w:rFonts w:ascii="GHEA Grapalat" w:hAnsi="GHEA Grapalat" w:cs="Sylfaen"/>
          <w:b/>
          <w:szCs w:val="24"/>
          <w:lang w:val="hy-AM"/>
        </w:rPr>
        <w:t>»</w:t>
      </w:r>
      <w:r w:rsidR="00B61894" w:rsidRPr="004605D7">
        <w:rPr>
          <w:rFonts w:ascii="GHEA Grapalat" w:hAnsi="GHEA Grapalat" w:cs="Sylfaen"/>
          <w:szCs w:val="24"/>
          <w:lang w:val="hy-AM"/>
        </w:rPr>
        <w:t xml:space="preserve"> հասցեով:</w:t>
      </w:r>
    </w:p>
    <w:p w14:paraId="5BA91ACF" w14:textId="5F85DB15"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0D7AAF" w:rsidRPr="00130102">
        <w:rPr>
          <w:rFonts w:ascii="GHEA Grapalat" w:hAnsi="GHEA Grapalat" w:cs="Calibri"/>
          <w:b/>
          <w:lang w:val="hy-AM"/>
        </w:rPr>
        <w:t>Քրիստինե Բաղդասարյան</w:t>
      </w:r>
      <w:r w:rsidR="000D7AAF" w:rsidRPr="00A15B2B">
        <w:rPr>
          <w:rFonts w:ascii="GHEA Grapalat" w:hAnsi="GHEA Grapalat" w:cs="Calibri"/>
          <w:b/>
          <w:lang w:val="hy-AM"/>
        </w:rPr>
        <w:t>ը</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09D8B5D0" w:rsidR="003850A0" w:rsidRPr="00E6597C" w:rsidRDefault="003850A0" w:rsidP="003850A0">
      <w:pPr>
        <w:pStyle w:val="BodyTextIndent2"/>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w:t>
      </w:r>
      <w:r w:rsidR="000D7AAF" w:rsidRPr="00A15B2B">
        <w:rPr>
          <w:rFonts w:ascii="GHEA Grapalat" w:hAnsi="GHEA Grapalat" w:cs="Sylfaen"/>
          <w:szCs w:val="24"/>
          <w:lang w:val="hy-AM"/>
        </w:rPr>
        <w:t>սպասարկող բանկի անվանումը,հաշվեհամարը,</w:t>
      </w:r>
      <w:r w:rsidRPr="00E6597C">
        <w:rPr>
          <w:rFonts w:ascii="GHEA Grapalat" w:hAnsi="GHEA Grapalat" w:cs="Sylfaen"/>
          <w:szCs w:val="24"/>
          <w:lang w:val="hy-AM"/>
        </w:rPr>
        <w:t xml:space="preserve">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1"/>
      </w:r>
    </w:p>
    <w:bookmarkEnd w:id="4"/>
    <w:p w14:paraId="00E609F8" w14:textId="75383F13" w:rsidR="006C3115" w:rsidRPr="00A15B2B" w:rsidRDefault="003850A0" w:rsidP="000D7AAF">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191C21" w14:textId="074B6660" w:rsidR="00EC6281" w:rsidRPr="00A15B2B"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0D7AAF" w:rsidRDefault="00086481" w:rsidP="00086481">
      <w:pPr>
        <w:pStyle w:val="norm"/>
        <w:spacing w:line="240" w:lineRule="auto"/>
        <w:ind w:firstLine="567"/>
        <w:rPr>
          <w:rFonts w:ascii="GHEA Grapalat" w:hAnsi="GHEA Grapalat" w:cs="Sylfaen"/>
          <w:b/>
          <w:sz w:val="20"/>
          <w:szCs w:val="24"/>
          <w:lang w:val="hy-AM" w:eastAsia="en-US"/>
        </w:rPr>
      </w:pPr>
      <w:r w:rsidRPr="000D7AAF">
        <w:rPr>
          <w:rFonts w:ascii="GHEA Grapalat" w:hAnsi="GHEA Grapalat" w:cs="Sylfaen"/>
          <w:b/>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w:t>
      </w:r>
      <w:r w:rsidRPr="000D7AAF">
        <w:rPr>
          <w:rFonts w:ascii="GHEA Grapalat" w:hAnsi="GHEA Grapalat" w:cs="Sylfaen"/>
          <w:b/>
          <w:sz w:val="20"/>
          <w:szCs w:val="24"/>
          <w:lang w:val="hy-AM" w:eastAsia="en-US"/>
        </w:rPr>
        <w:lastRenderedPageBreak/>
        <w:t xml:space="preserve">շրջանակում կատարողական ակտերի դիմաց վճարումներն իրականացվում են </w:t>
      </w:r>
      <w:r w:rsidR="009E1915" w:rsidRPr="000D7AAF">
        <w:rPr>
          <w:rFonts w:ascii="GHEA Grapalat" w:hAnsi="GHEA Grapalat" w:cs="Sylfaen"/>
          <w:b/>
          <w:sz w:val="20"/>
          <w:szCs w:val="24"/>
          <w:lang w:val="hy-AM" w:eastAsia="en-US"/>
        </w:rPr>
        <w:t xml:space="preserve">համաձայն հրավերին կցված ծավալաթերթ-նախահաշվի՝ </w:t>
      </w:r>
      <w:r w:rsidRPr="000D7AAF">
        <w:rPr>
          <w:rFonts w:ascii="GHEA Grapalat" w:hAnsi="GHEA Grapalat" w:cs="Sylfaen"/>
          <w:b/>
          <w:sz w:val="20"/>
          <w:szCs w:val="24"/>
          <w:lang w:val="hy-AM" w:eastAsia="en-US"/>
        </w:rPr>
        <w:t>հետևյալ բանաձևով՝ ՎԳ=ՄԳ/ՆԳxԿԾ, որտեղ՝</w:t>
      </w:r>
    </w:p>
    <w:p w14:paraId="6C9CD073" w14:textId="77777777" w:rsidR="00086481" w:rsidRPr="000D7AAF" w:rsidRDefault="00086481" w:rsidP="00086481">
      <w:pPr>
        <w:pStyle w:val="norm"/>
        <w:spacing w:line="240" w:lineRule="auto"/>
        <w:ind w:firstLine="567"/>
        <w:rPr>
          <w:rFonts w:ascii="GHEA Grapalat" w:hAnsi="GHEA Grapalat" w:cs="Sylfaen"/>
          <w:b/>
          <w:sz w:val="20"/>
          <w:szCs w:val="24"/>
          <w:lang w:val="hy-AM" w:eastAsia="en-US"/>
        </w:rPr>
      </w:pPr>
      <w:r w:rsidRPr="000D7AAF">
        <w:rPr>
          <w:rFonts w:ascii="GHEA Grapalat" w:hAnsi="GHEA Grapalat" w:cs="Sylfaen"/>
          <w:b/>
          <w:sz w:val="20"/>
          <w:szCs w:val="24"/>
          <w:lang w:val="hy-AM" w:eastAsia="en-US"/>
        </w:rPr>
        <w:t>ՄԳ-ն ընտրված մասնակցի առաջարկած գինն է.</w:t>
      </w:r>
    </w:p>
    <w:p w14:paraId="56F5B6C6" w14:textId="77777777" w:rsidR="00086481" w:rsidRPr="000D7AAF" w:rsidRDefault="00086481" w:rsidP="00086481">
      <w:pPr>
        <w:pStyle w:val="norm"/>
        <w:spacing w:line="240" w:lineRule="auto"/>
        <w:ind w:firstLine="567"/>
        <w:rPr>
          <w:rFonts w:ascii="GHEA Grapalat" w:hAnsi="GHEA Grapalat" w:cs="Sylfaen"/>
          <w:b/>
          <w:sz w:val="20"/>
          <w:szCs w:val="24"/>
          <w:lang w:val="hy-AM" w:eastAsia="en-US"/>
        </w:rPr>
      </w:pPr>
      <w:r w:rsidRPr="000D7AAF">
        <w:rPr>
          <w:rFonts w:ascii="GHEA Grapalat" w:hAnsi="GHEA Grapalat" w:cs="Sylfaen"/>
          <w:b/>
          <w:sz w:val="20"/>
          <w:szCs w:val="24"/>
          <w:lang w:val="hy-AM" w:eastAsia="en-US"/>
        </w:rPr>
        <w:t>ՆԳ-ն սույն հրավերով հրապարակված շինարարական աշխատանքների նախահաշվային գինն է.</w:t>
      </w:r>
    </w:p>
    <w:p w14:paraId="2B71B275" w14:textId="77777777" w:rsidR="00086481" w:rsidRPr="000D7AAF" w:rsidRDefault="00086481" w:rsidP="00086481">
      <w:pPr>
        <w:pStyle w:val="norm"/>
        <w:spacing w:line="240" w:lineRule="auto"/>
        <w:ind w:firstLine="567"/>
        <w:rPr>
          <w:rFonts w:ascii="GHEA Grapalat" w:hAnsi="GHEA Grapalat" w:cs="Sylfaen"/>
          <w:b/>
          <w:sz w:val="20"/>
          <w:szCs w:val="24"/>
          <w:lang w:val="hy-AM" w:eastAsia="en-US"/>
        </w:rPr>
      </w:pPr>
      <w:r w:rsidRPr="000D7AAF">
        <w:rPr>
          <w:rFonts w:ascii="GHEA Grapalat" w:hAnsi="GHEA Grapalat" w:cs="Sylfaen"/>
          <w:b/>
          <w:sz w:val="20"/>
          <w:szCs w:val="24"/>
          <w:lang w:val="hy-AM" w:eastAsia="en-US"/>
        </w:rPr>
        <w:t>ԿԾ-ն տվյալ կատարողական ակտով ներկայացված աշխատանքների ծավալն է՝ գումարային արտահայտությամբ.</w:t>
      </w:r>
    </w:p>
    <w:p w14:paraId="43D7F4E4" w14:textId="59C3B46B" w:rsidR="00086481" w:rsidRPr="00A15B2B" w:rsidRDefault="00086481" w:rsidP="00086481">
      <w:pPr>
        <w:pStyle w:val="norm"/>
        <w:spacing w:line="240" w:lineRule="auto"/>
        <w:ind w:firstLine="567"/>
        <w:rPr>
          <w:rFonts w:ascii="GHEA Grapalat" w:hAnsi="GHEA Grapalat" w:cs="Sylfaen"/>
          <w:sz w:val="20"/>
          <w:szCs w:val="24"/>
          <w:vertAlign w:val="superscript"/>
          <w:lang w:val="hy-AM" w:eastAsia="en-US"/>
        </w:rPr>
      </w:pPr>
      <w:r w:rsidRPr="000D7AAF">
        <w:rPr>
          <w:rFonts w:ascii="GHEA Grapalat" w:hAnsi="GHEA Grapalat" w:cs="Sylfaen"/>
          <w:b/>
          <w:sz w:val="20"/>
          <w:szCs w:val="24"/>
          <w:lang w:val="hy-AM" w:eastAsia="en-US"/>
        </w:rPr>
        <w:t>ՎԳ –ն ծավալաթերթ-նախահաշվով սահմանված աշխատանքների դիմաց վճարվող գումարն է:</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21FADD3A" w:rsidR="003F79B4" w:rsidRPr="00F54B98" w:rsidRDefault="00FD2748" w:rsidP="003F79B4">
      <w:pPr>
        <w:pStyle w:val="BodyTextIndent2"/>
        <w:spacing w:line="240" w:lineRule="auto"/>
        <w:ind w:firstLine="567"/>
        <w:rPr>
          <w:rFonts w:ascii="GHEA Grapalat" w:hAnsi="GHEA Grapalat" w:cs="Tahoma"/>
          <w:b/>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3F79B4" w:rsidRPr="00F54B98">
        <w:rPr>
          <w:rFonts w:ascii="GHEA Grapalat" w:hAnsi="GHEA Grapalat" w:cs="Sylfaen"/>
          <w:b/>
          <w:szCs w:val="24"/>
        </w:rPr>
        <w:t>«</w:t>
      </w:r>
      <w:r w:rsidR="000D7AAF" w:rsidRPr="00F54B98">
        <w:rPr>
          <w:rFonts w:ascii="GHEA Grapalat" w:hAnsi="GHEA Grapalat" w:cs="Sylfaen"/>
          <w:b/>
          <w:szCs w:val="24"/>
        </w:rPr>
        <w:t>7</w:t>
      </w:r>
      <w:r w:rsidR="003F79B4" w:rsidRPr="00F54B98">
        <w:rPr>
          <w:rFonts w:ascii="GHEA Grapalat" w:hAnsi="GHEA Grapalat" w:cs="Sylfaen"/>
          <w:b/>
          <w:szCs w:val="24"/>
        </w:rPr>
        <w:t>»</w:t>
      </w:r>
      <w:r w:rsidR="000D7AAF" w:rsidRPr="00F54B98">
        <w:rPr>
          <w:rFonts w:ascii="GHEA Grapalat" w:hAnsi="GHEA Grapalat" w:cs="Sylfaen"/>
          <w:b/>
          <w:szCs w:val="24"/>
        </w:rPr>
        <w:t>-</w:t>
      </w:r>
      <w:r w:rsidR="003F79B4" w:rsidRPr="00F54B98">
        <w:rPr>
          <w:rFonts w:ascii="GHEA Grapalat" w:hAnsi="GHEA Grapalat" w:cs="Sylfaen"/>
          <w:b/>
          <w:szCs w:val="24"/>
          <w:lang w:val="ru-RU"/>
        </w:rPr>
        <w:t>րդ</w:t>
      </w:r>
      <w:r w:rsidR="003F79B4" w:rsidRPr="00F54B98">
        <w:rPr>
          <w:rFonts w:ascii="GHEA Grapalat" w:hAnsi="GHEA Grapalat" w:cs="Sylfaen"/>
          <w:b/>
          <w:szCs w:val="24"/>
        </w:rPr>
        <w:t xml:space="preserve"> </w:t>
      </w:r>
      <w:r w:rsidR="003F79B4" w:rsidRPr="00F54B98">
        <w:rPr>
          <w:rFonts w:ascii="GHEA Grapalat" w:hAnsi="GHEA Grapalat" w:cs="Sylfaen"/>
          <w:b/>
          <w:szCs w:val="24"/>
          <w:lang w:val="ru-RU"/>
        </w:rPr>
        <w:t>օրվա</w:t>
      </w:r>
      <w:r w:rsidR="003F79B4" w:rsidRPr="00F54B98">
        <w:rPr>
          <w:rFonts w:ascii="GHEA Grapalat" w:hAnsi="GHEA Grapalat" w:cs="Sylfaen"/>
          <w:b/>
          <w:szCs w:val="24"/>
        </w:rPr>
        <w:t xml:space="preserve"> </w:t>
      </w:r>
      <w:r w:rsidR="003F79B4" w:rsidRPr="00F54B98">
        <w:rPr>
          <w:rFonts w:ascii="GHEA Grapalat" w:hAnsi="GHEA Grapalat" w:cs="Sylfaen"/>
          <w:b/>
          <w:szCs w:val="24"/>
          <w:lang w:val="ru-RU"/>
        </w:rPr>
        <w:t>ժամը</w:t>
      </w:r>
      <w:r w:rsidR="00F54B98">
        <w:rPr>
          <w:rFonts w:ascii="GHEA Grapalat" w:hAnsi="GHEA Grapalat" w:cs="Sylfaen"/>
          <w:b/>
          <w:szCs w:val="24"/>
          <w:lang w:val="hy-AM"/>
        </w:rPr>
        <w:t xml:space="preserve"> </w:t>
      </w:r>
      <w:r w:rsidR="003F79B4" w:rsidRPr="00F54B98">
        <w:rPr>
          <w:rFonts w:ascii="GHEA Grapalat" w:hAnsi="GHEA Grapalat" w:cs="Sylfaen"/>
          <w:b/>
          <w:szCs w:val="24"/>
        </w:rPr>
        <w:t>«</w:t>
      </w:r>
      <w:r w:rsidR="000D7AAF" w:rsidRPr="00F54B98">
        <w:rPr>
          <w:rFonts w:ascii="GHEA Grapalat" w:hAnsi="GHEA Grapalat" w:cs="Sylfaen"/>
          <w:b/>
          <w:szCs w:val="24"/>
        </w:rPr>
        <w:t>09:</w:t>
      </w:r>
      <w:r w:rsidR="00F07219">
        <w:rPr>
          <w:rFonts w:ascii="GHEA Grapalat" w:hAnsi="GHEA Grapalat" w:cs="Sylfaen"/>
          <w:b/>
          <w:szCs w:val="24"/>
          <w:lang w:val="hy-AM"/>
        </w:rPr>
        <w:t>30</w:t>
      </w:r>
      <w:r w:rsidR="003F79B4" w:rsidRPr="00F54B98">
        <w:rPr>
          <w:rFonts w:ascii="GHEA Grapalat" w:hAnsi="GHEA Grapalat" w:cs="Sylfaen"/>
          <w:b/>
          <w:sz w:val="16"/>
          <w:szCs w:val="24"/>
        </w:rPr>
        <w:t xml:space="preserve"> </w:t>
      </w:r>
      <w:r w:rsidR="003F79B4" w:rsidRPr="00F54B98">
        <w:rPr>
          <w:rFonts w:ascii="GHEA Grapalat" w:hAnsi="GHEA Grapalat" w:cs="Sylfaen"/>
          <w:b/>
          <w:szCs w:val="24"/>
        </w:rPr>
        <w:t>»-</w:t>
      </w:r>
      <w:r w:rsidR="003F79B4" w:rsidRPr="00F54B98">
        <w:rPr>
          <w:rFonts w:ascii="GHEA Grapalat" w:hAnsi="GHEA Grapalat" w:cs="Sylfaen"/>
          <w:b/>
          <w:szCs w:val="24"/>
          <w:lang w:val="en-US"/>
        </w:rPr>
        <w:t>ի</w:t>
      </w:r>
      <w:r w:rsidR="003F79B4" w:rsidRPr="00F54B98">
        <w:rPr>
          <w:rFonts w:ascii="GHEA Grapalat" w:hAnsi="GHEA Grapalat" w:cs="Sylfaen"/>
          <w:b/>
          <w:szCs w:val="24"/>
          <w:lang w:val="ru-RU"/>
        </w:rPr>
        <w:t>ն։</w:t>
      </w:r>
      <w:r w:rsidR="003F79B4" w:rsidRPr="00F54B98">
        <w:rPr>
          <w:rFonts w:ascii="GHEA Grapalat" w:hAnsi="GHEA Grapalat" w:cs="Sylfaen"/>
          <w:b/>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lastRenderedPageBreak/>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4AE16200"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0D7AAF" w:rsidRPr="003B30EC">
        <w:rPr>
          <w:rFonts w:ascii="GHEA Grapalat" w:hAnsi="GHEA Grapalat" w:cs="Sylfaen"/>
          <w:b/>
          <w:bCs/>
          <w:i w:val="0"/>
          <w:lang w:val="af-ZA"/>
        </w:rPr>
        <w:t>հայտ</w:t>
      </w:r>
      <w:r w:rsidR="000D7AAF" w:rsidRPr="003B30EC">
        <w:rPr>
          <w:rFonts w:ascii="GHEA Grapalat" w:hAnsi="GHEA Grapalat" w:cs="Sylfaen"/>
          <w:b/>
          <w:bCs/>
          <w:i w:val="0"/>
          <w:lang w:val="hy-AM"/>
        </w:rPr>
        <w:t>ի</w:t>
      </w:r>
      <w:r w:rsidR="000D7AAF" w:rsidRPr="003B30EC">
        <w:rPr>
          <w:rFonts w:ascii="GHEA Grapalat" w:hAnsi="GHEA Grapalat" w:cs="Sylfaen"/>
          <w:b/>
          <w:bCs/>
          <w:i w:val="0"/>
          <w:lang w:val="af-ZA"/>
        </w:rPr>
        <w:t xml:space="preserve"> ներկայացման օրվա ՀՀ կենտրոնական բանկով սահմանված 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w:t>
      </w:r>
      <w:r w:rsidR="007B6811" w:rsidRPr="00E6597C">
        <w:rPr>
          <w:rFonts w:ascii="GHEA Grapalat" w:hAnsi="GHEA Grapalat"/>
          <w:sz w:val="20"/>
          <w:szCs w:val="20"/>
          <w:lang w:val="af-ZA" w:eastAsia="x-none"/>
        </w:rPr>
        <w:lastRenderedPageBreak/>
        <w:t xml:space="preserve">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6" w:name="_Hlk9262487"/>
      <w:r w:rsidR="00476579" w:rsidRPr="00E6597C">
        <w:rPr>
          <w:rFonts w:ascii="GHEA Grapalat" w:hAnsi="GHEA Grapalat" w:cs="Sylfaen"/>
          <w:sz w:val="20"/>
          <w:szCs w:val="24"/>
          <w:lang w:val="hy-AM" w:eastAsia="en-US"/>
        </w:rPr>
        <w:t xml:space="preserve"> </w:t>
      </w:r>
      <w:bookmarkEnd w:id="6"/>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 xml:space="preserve">հայտի, պայմանագրի և (կամ) </w:t>
      </w:r>
      <w:r w:rsidRPr="00015CC3">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437986F2" w:rsidR="002B103D" w:rsidRPr="00A15B2B" w:rsidRDefault="00A150A9" w:rsidP="00EF3662">
      <w:pPr>
        <w:pStyle w:val="BodyTextIndent2"/>
        <w:spacing w:line="240" w:lineRule="auto"/>
        <w:ind w:firstLine="567"/>
        <w:rPr>
          <w:rFonts w:ascii="GHEA Grapalat" w:hAnsi="GHEA Grapalat"/>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E6597C">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7342B5CC" w:rsidR="00120F8A" w:rsidRPr="00F40755" w:rsidRDefault="00120F8A" w:rsidP="00120F8A">
      <w:pPr>
        <w:pStyle w:val="BodyTextIndent2"/>
        <w:spacing w:line="240" w:lineRule="auto"/>
        <w:ind w:firstLine="567"/>
        <w:rPr>
          <w:rFonts w:ascii="GHEA Grapalat" w:hAnsi="GHEA Grapalat" w:cs="Sylfaen"/>
          <w:lang w:val="hy-AM"/>
        </w:rPr>
      </w:pPr>
      <w:r w:rsidRPr="000D7AAF">
        <w:rPr>
          <w:rFonts w:ascii="GHEA Grapalat" w:hAnsi="GHEA Grapalat" w:cs="Sylfaen"/>
          <w:b/>
          <w:lang w:val="es-ES"/>
        </w:rPr>
        <w:t>Անգործության</w:t>
      </w:r>
      <w:r w:rsidRPr="000D7AAF">
        <w:rPr>
          <w:rFonts w:ascii="GHEA Grapalat" w:hAnsi="GHEA Grapalat" w:cs="Arial"/>
          <w:b/>
          <w:lang w:val="es-ES"/>
        </w:rPr>
        <w:t xml:space="preserve"> </w:t>
      </w:r>
      <w:r w:rsidRPr="000D7AAF">
        <w:rPr>
          <w:rFonts w:ascii="GHEA Grapalat" w:hAnsi="GHEA Grapalat" w:cs="Sylfaen"/>
          <w:b/>
          <w:lang w:val="es-ES"/>
        </w:rPr>
        <w:t>ժամկետը</w:t>
      </w:r>
      <w:r w:rsidRPr="000D7AAF">
        <w:rPr>
          <w:rFonts w:ascii="GHEA Grapalat" w:hAnsi="GHEA Grapalat" w:cs="Arial"/>
          <w:b/>
          <w:lang w:val="es-ES"/>
        </w:rPr>
        <w:t xml:space="preserve"> </w:t>
      </w:r>
      <w:r w:rsidRPr="000D7AAF">
        <w:rPr>
          <w:rFonts w:ascii="GHEA Grapalat" w:hAnsi="GHEA Grapalat" w:cs="Sylfaen"/>
          <w:b/>
          <w:lang w:val="es-ES"/>
        </w:rPr>
        <w:t>սույն</w:t>
      </w:r>
      <w:r w:rsidRPr="000D7AAF">
        <w:rPr>
          <w:rFonts w:ascii="GHEA Grapalat" w:hAnsi="GHEA Grapalat" w:cs="Arial"/>
          <w:b/>
          <w:lang w:val="es-ES"/>
        </w:rPr>
        <w:t xml:space="preserve"> </w:t>
      </w:r>
      <w:r w:rsidRPr="000D7AAF">
        <w:rPr>
          <w:rFonts w:ascii="GHEA Grapalat" w:hAnsi="GHEA Grapalat" w:cs="Sylfaen"/>
          <w:b/>
          <w:lang w:val="es-ES"/>
        </w:rPr>
        <w:t>ընթացակարգի</w:t>
      </w:r>
      <w:r w:rsidRPr="000D7AAF">
        <w:rPr>
          <w:rFonts w:ascii="GHEA Grapalat" w:hAnsi="GHEA Grapalat" w:cs="Arial"/>
          <w:b/>
          <w:lang w:val="es-ES"/>
        </w:rPr>
        <w:t xml:space="preserve"> </w:t>
      </w:r>
      <w:r w:rsidRPr="000D7AAF">
        <w:rPr>
          <w:rFonts w:ascii="GHEA Grapalat" w:hAnsi="GHEA Grapalat" w:cs="Sylfaen"/>
          <w:b/>
          <w:lang w:val="es-ES"/>
        </w:rPr>
        <w:t>դեպքում «</w:t>
      </w:r>
      <w:r w:rsidR="000D7AAF" w:rsidRPr="000D7AAF">
        <w:rPr>
          <w:rFonts w:ascii="GHEA Grapalat" w:hAnsi="GHEA Grapalat" w:cs="Sylfaen"/>
          <w:b/>
          <w:lang w:val="es-ES"/>
        </w:rPr>
        <w:t>10</w:t>
      </w:r>
      <w:r w:rsidRPr="000D7AAF">
        <w:rPr>
          <w:rFonts w:ascii="GHEA Grapalat" w:hAnsi="GHEA Grapalat" w:cs="Sylfaen"/>
          <w:b/>
          <w:lang w:val="es-ES"/>
        </w:rPr>
        <w:t>» օրացուցային</w:t>
      </w:r>
      <w:r w:rsidRPr="000D7AAF">
        <w:rPr>
          <w:rFonts w:ascii="GHEA Grapalat" w:hAnsi="GHEA Grapalat" w:cs="Arial"/>
          <w:b/>
          <w:lang w:val="es-ES"/>
        </w:rPr>
        <w:t xml:space="preserve"> </w:t>
      </w:r>
      <w:r w:rsidRPr="000D7AAF">
        <w:rPr>
          <w:rFonts w:ascii="GHEA Grapalat" w:hAnsi="GHEA Grapalat" w:cs="Sylfaen"/>
          <w:b/>
          <w:lang w:val="es-ES"/>
        </w:rPr>
        <w:t>օր</w:t>
      </w:r>
      <w:r w:rsidRPr="000D7AAF">
        <w:rPr>
          <w:rFonts w:ascii="GHEA Grapalat" w:hAnsi="GHEA Grapalat" w:cs="Arial"/>
          <w:b/>
          <w:lang w:val="es-ES"/>
        </w:rPr>
        <w:t xml:space="preserve"> </w:t>
      </w:r>
      <w:r w:rsidRPr="000D7AAF">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3CADE965"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0D7AAF" w:rsidRPr="00A15B2B">
        <w:rPr>
          <w:rFonts w:ascii="Cambria Math" w:hAnsi="Cambria Math" w:cs="Cambria Math"/>
          <w:sz w:val="20"/>
          <w:lang w:val="af-ZA"/>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000F96B7" w:rsidR="00265A5A" w:rsidRPr="00A15B2B" w:rsidRDefault="00030D40" w:rsidP="008D6C6C">
      <w:pPr>
        <w:ind w:firstLine="567"/>
        <w:jc w:val="both"/>
        <w:rPr>
          <w:rFonts w:ascii="GHEA Grapalat" w:hAnsi="GHEA Grapalat" w:cs="Sylfaen"/>
          <w:sz w:val="20"/>
          <w:vertAlign w:val="superscript"/>
          <w:lang w:val="af-ZA"/>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p>
    <w:p w14:paraId="210F8E4A" w14:textId="0536228B"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D7AAF">
        <w:rPr>
          <w:rFonts w:ascii="GHEA Grapalat" w:hAnsi="GHEA Grapalat" w:cs="Sylfaen"/>
          <w:b/>
          <w:sz w:val="20"/>
          <w:lang w:val="hy-AM"/>
        </w:rPr>
        <w:t>Որակավորման</w:t>
      </w:r>
      <w:r w:rsidR="008D6C6C" w:rsidRPr="000D7AAF">
        <w:rPr>
          <w:rFonts w:ascii="GHEA Grapalat" w:hAnsi="GHEA Grapalat" w:cs="Sylfaen"/>
          <w:b/>
          <w:sz w:val="20"/>
          <w:lang w:val="af-ZA"/>
        </w:rPr>
        <w:t xml:space="preserve"> </w:t>
      </w:r>
      <w:r w:rsidR="008D6C6C" w:rsidRPr="000D7AAF">
        <w:rPr>
          <w:rFonts w:ascii="GHEA Grapalat" w:hAnsi="GHEA Grapalat" w:cs="Sylfaen"/>
          <w:b/>
          <w:sz w:val="20"/>
          <w:lang w:val="hy-AM"/>
        </w:rPr>
        <w:t>ապահովման</w:t>
      </w:r>
      <w:r w:rsidR="008D6C6C" w:rsidRPr="000D7AAF">
        <w:rPr>
          <w:rFonts w:ascii="GHEA Grapalat" w:hAnsi="GHEA Grapalat" w:cs="Sylfaen"/>
          <w:b/>
          <w:sz w:val="20"/>
          <w:lang w:val="af-ZA"/>
        </w:rPr>
        <w:t xml:space="preserve"> </w:t>
      </w:r>
      <w:r w:rsidR="008D6C6C" w:rsidRPr="000D7AAF">
        <w:rPr>
          <w:rFonts w:ascii="GHEA Grapalat" w:hAnsi="GHEA Grapalat" w:cs="Sylfaen"/>
          <w:b/>
          <w:sz w:val="20"/>
          <w:lang w:val="hy-AM"/>
        </w:rPr>
        <w:t>չափը</w:t>
      </w:r>
      <w:r w:rsidR="008D6C6C" w:rsidRPr="000D7AAF">
        <w:rPr>
          <w:rFonts w:ascii="GHEA Grapalat" w:hAnsi="GHEA Grapalat" w:cs="Sylfaen"/>
          <w:b/>
          <w:sz w:val="20"/>
          <w:lang w:val="af-ZA"/>
        </w:rPr>
        <w:t xml:space="preserve"> </w:t>
      </w:r>
      <w:r w:rsidR="008D6C6C" w:rsidRPr="000D7AAF">
        <w:rPr>
          <w:rFonts w:ascii="GHEA Grapalat" w:hAnsi="GHEA Grapalat" w:cs="Sylfaen"/>
          <w:b/>
          <w:sz w:val="20"/>
          <w:lang w:val="hy-AM"/>
        </w:rPr>
        <w:t>հավասար</w:t>
      </w:r>
      <w:r w:rsidR="008D6C6C" w:rsidRPr="000D7AAF">
        <w:rPr>
          <w:rFonts w:ascii="GHEA Grapalat" w:hAnsi="GHEA Grapalat" w:cs="Sylfaen"/>
          <w:b/>
          <w:sz w:val="20"/>
          <w:lang w:val="af-ZA"/>
        </w:rPr>
        <w:t xml:space="preserve"> </w:t>
      </w:r>
      <w:r w:rsidR="008D6C6C" w:rsidRPr="000D7AAF">
        <w:rPr>
          <w:rFonts w:ascii="GHEA Grapalat" w:hAnsi="GHEA Grapalat" w:cs="Sylfaen"/>
          <w:b/>
          <w:sz w:val="20"/>
          <w:lang w:val="hy-AM"/>
        </w:rPr>
        <w:t>է</w:t>
      </w:r>
      <w:r w:rsidR="008D6C6C" w:rsidRPr="000D7AAF">
        <w:rPr>
          <w:rFonts w:ascii="GHEA Grapalat" w:hAnsi="GHEA Grapalat" w:cs="Sylfaen"/>
          <w:b/>
          <w:sz w:val="20"/>
          <w:lang w:val="af-ZA"/>
        </w:rPr>
        <w:t xml:space="preserve"> </w:t>
      </w:r>
      <w:r w:rsidR="00120F8A" w:rsidRPr="000D7AAF">
        <w:rPr>
          <w:rFonts w:ascii="GHEA Grapalat" w:hAnsi="GHEA Grapalat" w:cs="Sylfaen"/>
          <w:b/>
          <w:sz w:val="20"/>
          <w:lang w:val="hy-AM"/>
        </w:rPr>
        <w:t xml:space="preserve">սույն ընթացակարգի շրջանակում գնվելիք աշխատանքների գնման գնի </w:t>
      </w:r>
      <w:r w:rsidR="005D30FC" w:rsidRPr="000D7AAF">
        <w:rPr>
          <w:rFonts w:ascii="GHEA Grapalat" w:hAnsi="GHEA Grapalat" w:cs="Sylfaen"/>
          <w:b/>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0D7AAF">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0D7AAF">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 xml:space="preserve">Ընդ որում </w:t>
      </w:r>
      <w:r w:rsidR="008D6C6C" w:rsidRPr="00D651D1">
        <w:rPr>
          <w:rFonts w:ascii="GHEA Grapalat" w:hAnsi="GHEA Grapalat" w:cs="Sylfaen"/>
          <w:sz w:val="20"/>
          <w:lang w:val="af-ZA"/>
        </w:rPr>
        <w:lastRenderedPageBreak/>
        <w:t>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23346B">
        <w:rPr>
          <w:rFonts w:ascii="GHEA Grapalat" w:hAnsi="GHEA Grapalat" w:cs="Arial"/>
          <w:b/>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5DEDB4A7" w:rsidR="00CF12EE" w:rsidRPr="00A15B2B"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p>
    <w:p w14:paraId="61A18636" w14:textId="3D10336A" w:rsidR="0034164E" w:rsidRPr="00265A5A" w:rsidRDefault="0034164E" w:rsidP="00265A5A">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45C3BDA8" w:rsidR="00281740" w:rsidRPr="00A15B2B"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w:t>
      </w:r>
      <w:r w:rsidR="000D7AAF" w:rsidRPr="000D7AAF">
        <w:rPr>
          <w:rFonts w:ascii="GHEA Grapalat" w:hAnsi="GHEA Grapalat" w:cs="Sylfaen"/>
          <w:i/>
          <w:sz w:val="16"/>
          <w:szCs w:val="16"/>
          <w:lang w:val="hy-AM"/>
        </w:rPr>
        <w:t xml:space="preserve"> </w:t>
      </w:r>
      <w:r w:rsidR="000D7AAF" w:rsidRPr="000D7AAF">
        <w:rPr>
          <w:rFonts w:ascii="GHEA Grapalat" w:hAnsi="GHEA Grapalat" w:cs="Sylfaen"/>
          <w:sz w:val="20"/>
          <w:szCs w:val="16"/>
          <w:lang w:val="hy-AM"/>
        </w:rPr>
        <w:t>միակողմանի հաստատված հայտարարության՝ տուժանքի (հավելված 5.1) կամ կանխիկ փողի ձևով</w:t>
      </w:r>
      <w:r w:rsidR="00501A05" w:rsidRPr="00FF3C84">
        <w:rPr>
          <w:rFonts w:ascii="GHEA Grapalat" w:hAnsi="GHEA Grapalat" w:cs="Sylfaen"/>
          <w:sz w:val="20"/>
          <w:lang w:val="hy-AM"/>
        </w:rPr>
        <w:t>:</w:t>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w:t>
      </w:r>
      <w:r w:rsidR="00F02DBC" w:rsidRPr="00015CC3">
        <w:rPr>
          <w:rFonts w:ascii="GHEA Grapalat" w:hAnsi="GHEA Grapalat" w:cs="Sylfaen"/>
          <w:sz w:val="20"/>
          <w:lang w:val="af-ZA"/>
        </w:rPr>
        <w:lastRenderedPageBreak/>
        <w:t xml:space="preserve">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7C3E8D63"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000D7AAF" w:rsidRPr="005E1F72">
        <w:rPr>
          <w:rFonts w:ascii="GHEA Grapalat" w:hAnsi="GHEA Grapalat" w:cs="Sylfaen"/>
          <w:sz w:val="20"/>
          <w:lang w:val="ru-RU"/>
        </w:rPr>
        <w:t>դադարում</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է</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գոյություն</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ունենալ</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գնման</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պահանջը</w:t>
      </w:r>
      <w:r w:rsidR="000D7AAF" w:rsidRPr="005E1F72">
        <w:rPr>
          <w:rFonts w:ascii="GHEA Grapalat" w:hAnsi="GHEA Grapalat" w:cs="Sylfaen"/>
          <w:sz w:val="20"/>
          <w:lang w:val="hy-AM"/>
        </w:rPr>
        <w:t>: Ընդ որում պ</w:t>
      </w:r>
      <w:r w:rsidR="000D7AAF" w:rsidRPr="005E1F72">
        <w:rPr>
          <w:rFonts w:ascii="GHEA Grapalat" w:hAnsi="GHEA Grapalat" w:cs="Sylfaen"/>
          <w:sz w:val="20"/>
          <w:lang w:val="ru-RU"/>
        </w:rPr>
        <w:t>ետության</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կամ</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համայնքների</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կարիքների</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համար</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կազմակերպված</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գնման</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ընթացակարգը</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կարող</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է</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ամբողջությամբ</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կամ</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մասնակի</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չկայացած</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հայտարարվել</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համապատասխանաբար</w:t>
      </w:r>
      <w:r w:rsidR="000D7AAF" w:rsidRPr="005E1F72">
        <w:rPr>
          <w:rFonts w:ascii="GHEA Grapalat" w:hAnsi="GHEA Grapalat" w:cs="Sylfaen"/>
          <w:sz w:val="20"/>
          <w:lang w:val="af-ZA"/>
        </w:rPr>
        <w:t xml:space="preserve"> </w:t>
      </w:r>
      <w:r w:rsidR="000D7AAF" w:rsidRPr="00077BAB">
        <w:rPr>
          <w:rFonts w:ascii="GHEA Grapalat" w:hAnsi="GHEA Grapalat" w:cs="Sylfaen"/>
          <w:sz w:val="20"/>
          <w:lang w:val="hy-AM"/>
        </w:rPr>
        <w:t xml:space="preserve">համայնքի </w:t>
      </w:r>
      <w:r w:rsidR="000D7AAF" w:rsidRPr="00077BAB">
        <w:rPr>
          <w:rFonts w:ascii="GHEA Grapalat" w:hAnsi="GHEA Grapalat" w:cs="Sylfaen"/>
          <w:bCs/>
          <w:sz w:val="20"/>
          <w:lang w:val="hy-AM"/>
        </w:rPr>
        <w:t xml:space="preserve">ավագանու </w:t>
      </w:r>
      <w:r w:rsidR="000D7AAF" w:rsidRPr="00077BAB">
        <w:rPr>
          <w:rFonts w:ascii="GHEA Grapalat" w:hAnsi="GHEA Grapalat" w:cs="Sylfaen"/>
          <w:bCs/>
          <w:sz w:val="20"/>
        </w:rPr>
        <w:t>որոշման</w:t>
      </w:r>
      <w:r w:rsidR="000D7AAF" w:rsidRPr="00077BAB">
        <w:rPr>
          <w:rFonts w:ascii="GHEA Grapalat" w:hAnsi="GHEA Grapalat" w:cs="Sylfaen"/>
          <w:sz w:val="20"/>
          <w:lang w:val="af-ZA"/>
        </w:rPr>
        <w:t xml:space="preserve"> </w:t>
      </w:r>
      <w:r w:rsidR="000D7AAF" w:rsidRPr="00077BAB">
        <w:rPr>
          <w:rFonts w:ascii="GHEA Grapalat" w:hAnsi="GHEA Grapalat" w:cs="Sylfaen"/>
          <w:bCs/>
          <w:sz w:val="20"/>
        </w:rPr>
        <w:t>հիման</w:t>
      </w:r>
      <w:r w:rsidR="000D7AAF" w:rsidRPr="00077BAB">
        <w:rPr>
          <w:rFonts w:ascii="GHEA Grapalat" w:hAnsi="GHEA Grapalat" w:cs="Sylfaen"/>
          <w:bCs/>
          <w:sz w:val="20"/>
          <w:lang w:val="af-ZA"/>
        </w:rPr>
        <w:t xml:space="preserve"> </w:t>
      </w:r>
      <w:r w:rsidR="000D7AAF" w:rsidRPr="00077BAB">
        <w:rPr>
          <w:rFonts w:ascii="GHEA Grapalat" w:hAnsi="GHEA Grapalat" w:cs="Sylfaen"/>
          <w:bCs/>
          <w:sz w:val="20"/>
        </w:rPr>
        <w:t>վրա</w:t>
      </w:r>
      <w:r w:rsidR="000D7AAF" w:rsidRPr="00077BAB">
        <w:rPr>
          <w:rFonts w:ascii="GHEA Grapalat" w:hAnsi="GHEA Grapalat" w:cs="Sylfaen"/>
          <w:bCs/>
          <w:sz w:val="20"/>
          <w:lang w:val="hy-AM"/>
        </w:rPr>
        <w:t>:</w:t>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lastRenderedPageBreak/>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6C25CD3A" w:rsidR="00096865" w:rsidRPr="00E6597C" w:rsidRDefault="000D7AAF" w:rsidP="00EF3662">
      <w:pPr>
        <w:pStyle w:val="BodyText"/>
        <w:ind w:right="-7"/>
        <w:jc w:val="center"/>
        <w:rPr>
          <w:rFonts w:ascii="GHEA Grapalat" w:hAnsi="GHEA Grapalat"/>
          <w:b/>
          <w:szCs w:val="22"/>
          <w:lang w:val="af-ZA"/>
        </w:rPr>
      </w:pPr>
      <w:r>
        <w:rPr>
          <w:rFonts w:ascii="GHEA Grapalat" w:hAnsi="GHEA Grapalat" w:cs="Sylfaen"/>
          <w:b/>
          <w:szCs w:val="22"/>
          <w:lang w:val="hy-AM"/>
        </w:rPr>
        <w:t>Գ</w:t>
      </w:r>
      <w:r w:rsidRPr="00A15B2B">
        <w:rPr>
          <w:rFonts w:ascii="GHEA Grapalat" w:hAnsi="GHEA Grapalat" w:cs="Sylfaen"/>
          <w:b/>
          <w:szCs w:val="22"/>
          <w:lang w:val="af-ZA"/>
        </w:rPr>
        <w:t xml:space="preserve"> </w:t>
      </w:r>
      <w:r>
        <w:rPr>
          <w:rFonts w:ascii="GHEA Grapalat" w:hAnsi="GHEA Grapalat" w:cs="Sylfaen"/>
          <w:b/>
          <w:szCs w:val="22"/>
          <w:lang w:val="hy-AM"/>
        </w:rPr>
        <w:t>Ն</w:t>
      </w:r>
      <w:r w:rsidRPr="00A15B2B">
        <w:rPr>
          <w:rFonts w:ascii="GHEA Grapalat" w:hAnsi="GHEA Grapalat" w:cs="Sylfaen"/>
          <w:b/>
          <w:szCs w:val="22"/>
          <w:lang w:val="af-ZA"/>
        </w:rPr>
        <w:t xml:space="preserve"> </w:t>
      </w:r>
      <w:r>
        <w:rPr>
          <w:rFonts w:ascii="GHEA Grapalat" w:hAnsi="GHEA Grapalat" w:cs="Sylfaen"/>
          <w:b/>
          <w:szCs w:val="22"/>
          <w:lang w:val="hy-AM"/>
        </w:rPr>
        <w:t>Ա</w:t>
      </w:r>
      <w:r w:rsidRPr="00A15B2B">
        <w:rPr>
          <w:rFonts w:ascii="GHEA Grapalat" w:hAnsi="GHEA Grapalat" w:cs="Sylfaen"/>
          <w:b/>
          <w:szCs w:val="22"/>
          <w:lang w:val="af-ZA"/>
        </w:rPr>
        <w:t xml:space="preserve"> </w:t>
      </w:r>
      <w:r>
        <w:rPr>
          <w:rFonts w:ascii="GHEA Grapalat" w:hAnsi="GHEA Grapalat" w:cs="Sylfaen"/>
          <w:b/>
          <w:szCs w:val="22"/>
          <w:lang w:val="hy-AM"/>
        </w:rPr>
        <w:t>Ն</w:t>
      </w:r>
      <w:r w:rsidRPr="00A15B2B">
        <w:rPr>
          <w:rFonts w:ascii="GHEA Grapalat" w:hAnsi="GHEA Grapalat" w:cs="Sylfaen"/>
          <w:b/>
          <w:szCs w:val="22"/>
          <w:lang w:val="af-ZA"/>
        </w:rPr>
        <w:t xml:space="preserve"> </w:t>
      </w:r>
      <w:r>
        <w:rPr>
          <w:rFonts w:ascii="GHEA Grapalat" w:hAnsi="GHEA Grapalat" w:cs="Sylfaen"/>
          <w:b/>
          <w:szCs w:val="22"/>
          <w:lang w:val="hy-AM"/>
        </w:rPr>
        <w:t>Շ</w:t>
      </w:r>
      <w:r w:rsidRPr="00A15B2B">
        <w:rPr>
          <w:rFonts w:ascii="GHEA Grapalat" w:hAnsi="GHEA Grapalat" w:cs="Sylfaen"/>
          <w:b/>
          <w:szCs w:val="22"/>
          <w:lang w:val="af-ZA"/>
        </w:rPr>
        <w:t xml:space="preserve"> </w:t>
      </w:r>
      <w:r>
        <w:rPr>
          <w:rFonts w:ascii="GHEA Grapalat" w:hAnsi="GHEA Grapalat" w:cs="Sylfaen"/>
          <w:b/>
          <w:szCs w:val="22"/>
          <w:lang w:val="hy-AM"/>
        </w:rPr>
        <w:t>Մ</w:t>
      </w:r>
      <w:r w:rsidRPr="00A15B2B">
        <w:rPr>
          <w:rFonts w:ascii="GHEA Grapalat" w:hAnsi="GHEA Grapalat" w:cs="Sylfaen"/>
          <w:b/>
          <w:szCs w:val="22"/>
          <w:lang w:val="af-ZA"/>
        </w:rPr>
        <w:t xml:space="preserve"> </w:t>
      </w:r>
      <w:r>
        <w:rPr>
          <w:rFonts w:ascii="GHEA Grapalat" w:hAnsi="GHEA Grapalat" w:cs="Sylfaen"/>
          <w:b/>
          <w:szCs w:val="22"/>
          <w:lang w:val="hy-AM"/>
        </w:rPr>
        <w:t>Ա</w:t>
      </w:r>
      <w:r w:rsidRPr="00A15B2B">
        <w:rPr>
          <w:rFonts w:ascii="GHEA Grapalat" w:hAnsi="GHEA Grapalat" w:cs="Sylfaen"/>
          <w:b/>
          <w:szCs w:val="22"/>
          <w:lang w:val="af-ZA"/>
        </w:rPr>
        <w:t xml:space="preserve"> </w:t>
      </w:r>
      <w:r>
        <w:rPr>
          <w:rFonts w:ascii="GHEA Grapalat" w:hAnsi="GHEA Grapalat" w:cs="Sylfaen"/>
          <w:b/>
          <w:szCs w:val="22"/>
          <w:lang w:val="hy-AM"/>
        </w:rPr>
        <w:t>Ն Հ</w:t>
      </w:r>
      <w:r w:rsidRPr="00A15B2B">
        <w:rPr>
          <w:rFonts w:ascii="GHEA Grapalat" w:hAnsi="GHEA Grapalat" w:cs="Sylfaen"/>
          <w:b/>
          <w:szCs w:val="22"/>
          <w:lang w:val="af-ZA"/>
        </w:rPr>
        <w:t xml:space="preserve"> </w:t>
      </w:r>
      <w:r>
        <w:rPr>
          <w:rFonts w:ascii="GHEA Grapalat" w:hAnsi="GHEA Grapalat" w:cs="Sylfaen"/>
          <w:b/>
          <w:szCs w:val="22"/>
          <w:lang w:val="hy-AM"/>
        </w:rPr>
        <w:t>Ա</w:t>
      </w:r>
      <w:r w:rsidRPr="00A15B2B">
        <w:rPr>
          <w:rFonts w:ascii="GHEA Grapalat" w:hAnsi="GHEA Grapalat" w:cs="Sylfaen"/>
          <w:b/>
          <w:szCs w:val="22"/>
          <w:lang w:val="af-ZA"/>
        </w:rPr>
        <w:t xml:space="preserve"> </w:t>
      </w:r>
      <w:r>
        <w:rPr>
          <w:rFonts w:ascii="GHEA Grapalat" w:hAnsi="GHEA Grapalat" w:cs="Sylfaen"/>
          <w:b/>
          <w:szCs w:val="22"/>
          <w:lang w:val="hy-AM"/>
        </w:rPr>
        <w:t>Ր</w:t>
      </w:r>
      <w:r w:rsidRPr="00A15B2B">
        <w:rPr>
          <w:rFonts w:ascii="GHEA Grapalat" w:hAnsi="GHEA Grapalat" w:cs="Sylfaen"/>
          <w:b/>
          <w:szCs w:val="22"/>
          <w:lang w:val="af-ZA"/>
        </w:rPr>
        <w:t xml:space="preserve"> </w:t>
      </w:r>
      <w:r>
        <w:rPr>
          <w:rFonts w:ascii="GHEA Grapalat" w:hAnsi="GHEA Grapalat" w:cs="Sylfaen"/>
          <w:b/>
          <w:szCs w:val="22"/>
          <w:lang w:val="hy-AM"/>
        </w:rPr>
        <w:t>Ց</w:t>
      </w:r>
      <w:r w:rsidRPr="00A15B2B">
        <w:rPr>
          <w:rFonts w:ascii="GHEA Grapalat" w:hAnsi="GHEA Grapalat" w:cs="Sylfaen"/>
          <w:b/>
          <w:szCs w:val="22"/>
          <w:lang w:val="af-ZA"/>
        </w:rPr>
        <w:t xml:space="preserve"> </w:t>
      </w:r>
      <w:r>
        <w:rPr>
          <w:rFonts w:ascii="GHEA Grapalat" w:hAnsi="GHEA Grapalat" w:cs="Sylfaen"/>
          <w:b/>
          <w:szCs w:val="22"/>
          <w:lang w:val="hy-AM"/>
        </w:rPr>
        <w:t>Մ</w:t>
      </w:r>
      <w:r w:rsidRPr="00A15B2B">
        <w:rPr>
          <w:rFonts w:ascii="GHEA Grapalat" w:hAnsi="GHEA Grapalat" w:cs="Sylfaen"/>
          <w:b/>
          <w:szCs w:val="22"/>
          <w:lang w:val="af-ZA"/>
        </w:rPr>
        <w:t xml:space="preserve"> </w:t>
      </w:r>
      <w:r>
        <w:rPr>
          <w:rFonts w:ascii="GHEA Grapalat" w:hAnsi="GHEA Grapalat" w:cs="Sylfaen"/>
          <w:b/>
          <w:szCs w:val="22"/>
          <w:lang w:val="hy-AM"/>
        </w:rPr>
        <w:t>Ա</w:t>
      </w:r>
      <w:r w:rsidRPr="00A15B2B">
        <w:rPr>
          <w:rFonts w:ascii="GHEA Grapalat" w:hAnsi="GHEA Grapalat" w:cs="Sylfaen"/>
          <w:b/>
          <w:szCs w:val="22"/>
          <w:lang w:val="af-ZA"/>
        </w:rPr>
        <w:t xml:space="preserve"> </w:t>
      </w:r>
      <w:r>
        <w:rPr>
          <w:rFonts w:ascii="GHEA Grapalat" w:hAnsi="GHEA Grapalat" w:cs="Sylfaen"/>
          <w:b/>
          <w:szCs w:val="22"/>
          <w:lang w:val="hy-AM"/>
        </w:rPr>
        <w:t>Ն</w:t>
      </w:r>
      <w:r w:rsidRPr="005E1F72">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23346B" w:rsidRDefault="002D5CF0" w:rsidP="00EF3662">
      <w:pPr>
        <w:ind w:firstLine="567"/>
        <w:jc w:val="both"/>
        <w:rPr>
          <w:rFonts w:ascii="GHEA Grapalat" w:hAnsi="GHEA Grapalat" w:cs="Sylfaen"/>
          <w:b/>
          <w:sz w:val="20"/>
          <w:lang w:val="es-ES"/>
        </w:rPr>
      </w:pPr>
      <w:r w:rsidRPr="0023346B">
        <w:rPr>
          <w:rFonts w:ascii="GHEA Grapalat" w:hAnsi="GHEA Grapalat" w:cs="Sylfaen"/>
          <w:b/>
          <w:sz w:val="20"/>
          <w:lang w:val="es-ES"/>
        </w:rPr>
        <w:t>2.</w:t>
      </w:r>
      <w:r w:rsidR="00D76BBA" w:rsidRPr="0023346B">
        <w:rPr>
          <w:rFonts w:ascii="GHEA Grapalat" w:hAnsi="GHEA Grapalat" w:cs="Sylfaen"/>
          <w:b/>
          <w:sz w:val="20"/>
          <w:lang w:val="es-ES"/>
        </w:rPr>
        <w:t>1</w:t>
      </w:r>
      <w:r w:rsidRPr="0023346B">
        <w:rPr>
          <w:rFonts w:ascii="GHEA Grapalat" w:hAnsi="GHEA Grapalat" w:cs="Sylfaen"/>
          <w:b/>
          <w:sz w:val="20"/>
          <w:lang w:val="es-ES"/>
        </w:rPr>
        <w:t xml:space="preserve"> </w:t>
      </w:r>
      <w:r w:rsidR="00096865" w:rsidRPr="0023346B">
        <w:rPr>
          <w:rFonts w:ascii="GHEA Grapalat" w:hAnsi="GHEA Grapalat" w:cs="Sylfaen"/>
          <w:b/>
          <w:sz w:val="20"/>
          <w:lang w:val="ru-RU"/>
        </w:rPr>
        <w:t>ընթացակարգին</w:t>
      </w:r>
      <w:r w:rsidR="00096865" w:rsidRPr="0023346B">
        <w:rPr>
          <w:rFonts w:ascii="GHEA Grapalat" w:hAnsi="GHEA Grapalat" w:cs="Sylfaen"/>
          <w:b/>
          <w:sz w:val="20"/>
          <w:lang w:val="af-ZA"/>
        </w:rPr>
        <w:t xml:space="preserve"> </w:t>
      </w:r>
      <w:r w:rsidR="00096865" w:rsidRPr="0023346B">
        <w:rPr>
          <w:rFonts w:ascii="GHEA Grapalat" w:hAnsi="GHEA Grapalat" w:cs="Sylfaen"/>
          <w:b/>
          <w:sz w:val="20"/>
          <w:lang w:val="ru-RU"/>
        </w:rPr>
        <w:t>մասնակցելու</w:t>
      </w:r>
      <w:r w:rsidR="00096865" w:rsidRPr="0023346B">
        <w:rPr>
          <w:rFonts w:ascii="GHEA Grapalat" w:hAnsi="GHEA Grapalat" w:cs="Sylfaen"/>
          <w:b/>
          <w:sz w:val="20"/>
          <w:lang w:val="af-ZA"/>
        </w:rPr>
        <w:t xml:space="preserve"> </w:t>
      </w:r>
      <w:r w:rsidR="00096865" w:rsidRPr="0023346B">
        <w:rPr>
          <w:rFonts w:ascii="GHEA Grapalat" w:hAnsi="GHEA Grapalat" w:cs="Sylfaen"/>
          <w:b/>
          <w:sz w:val="20"/>
          <w:lang w:val="ru-RU"/>
        </w:rPr>
        <w:t>դիմում</w:t>
      </w:r>
      <w:r w:rsidR="00EF4630" w:rsidRPr="0023346B">
        <w:rPr>
          <w:rFonts w:ascii="GHEA Grapalat" w:hAnsi="GHEA Grapalat" w:cs="Sylfaen"/>
          <w:b/>
          <w:sz w:val="20"/>
          <w:lang w:val="es-ES"/>
        </w:rPr>
        <w:t>-</w:t>
      </w:r>
      <w:r w:rsidR="00EF4630" w:rsidRPr="0023346B">
        <w:rPr>
          <w:rFonts w:ascii="GHEA Grapalat" w:hAnsi="GHEA Grapalat" w:cs="Sylfaen"/>
          <w:b/>
          <w:sz w:val="20"/>
        </w:rPr>
        <w:t>հայտարարություն</w:t>
      </w:r>
      <w:r w:rsidR="00096865" w:rsidRPr="0023346B">
        <w:rPr>
          <w:rFonts w:ascii="GHEA Grapalat" w:hAnsi="GHEA Grapalat" w:cs="Sylfaen"/>
          <w:b/>
          <w:sz w:val="20"/>
          <w:lang w:val="af-ZA"/>
        </w:rPr>
        <w:t xml:space="preserve">` </w:t>
      </w:r>
      <w:r w:rsidR="006F49AA" w:rsidRPr="0023346B">
        <w:rPr>
          <w:rFonts w:ascii="GHEA Grapalat" w:hAnsi="GHEA Grapalat" w:cs="Sylfaen"/>
          <w:b/>
          <w:sz w:val="20"/>
          <w:lang w:val="af-ZA"/>
        </w:rPr>
        <w:t>համաձայն հ</w:t>
      </w:r>
      <w:r w:rsidR="00096865" w:rsidRPr="0023346B">
        <w:rPr>
          <w:rFonts w:ascii="GHEA Grapalat" w:hAnsi="GHEA Grapalat" w:cs="Sylfaen"/>
          <w:b/>
          <w:sz w:val="20"/>
          <w:lang w:val="ru-RU"/>
        </w:rPr>
        <w:t>ավելված</w:t>
      </w:r>
      <w:r w:rsidR="00096865" w:rsidRPr="0023346B">
        <w:rPr>
          <w:rFonts w:ascii="GHEA Grapalat" w:hAnsi="GHEA Grapalat" w:cs="Sylfaen"/>
          <w:b/>
          <w:sz w:val="20"/>
          <w:lang w:val="af-ZA"/>
        </w:rPr>
        <w:t xml:space="preserve"> N 1</w:t>
      </w:r>
      <w:r w:rsidR="006F49AA" w:rsidRPr="0023346B">
        <w:rPr>
          <w:rFonts w:ascii="GHEA Grapalat" w:hAnsi="GHEA Grapalat" w:cs="Sylfaen"/>
          <w:b/>
          <w:sz w:val="20"/>
          <w:lang w:val="af-ZA"/>
        </w:rPr>
        <w:t>-ի</w:t>
      </w:r>
      <w:r w:rsidR="00BC6807" w:rsidRPr="0023346B">
        <w:rPr>
          <w:rFonts w:ascii="GHEA Grapalat" w:hAnsi="GHEA Grapalat" w:cs="Sylfaen"/>
          <w:b/>
          <w:sz w:val="20"/>
          <w:lang w:val="es-ES"/>
        </w:rPr>
        <w:t>.</w:t>
      </w:r>
    </w:p>
    <w:p w14:paraId="141DA8B7" w14:textId="77777777" w:rsidR="00EF4630" w:rsidRPr="0066372A" w:rsidRDefault="00096865" w:rsidP="00EF4630">
      <w:pPr>
        <w:pStyle w:val="norm"/>
        <w:spacing w:line="276" w:lineRule="auto"/>
        <w:ind w:firstLine="567"/>
        <w:rPr>
          <w:rFonts w:ascii="GHEA Grapalat" w:hAnsi="GHEA Grapalat" w:cs="Sylfaen"/>
          <w:sz w:val="20"/>
          <w:szCs w:val="24"/>
          <w:lang w:val="af-ZA" w:eastAsia="en-US"/>
        </w:rPr>
      </w:pPr>
      <w:r w:rsidRPr="0066372A">
        <w:rPr>
          <w:rFonts w:ascii="GHEA Grapalat" w:hAnsi="GHEA Grapalat" w:cs="Sylfaen"/>
          <w:sz w:val="20"/>
          <w:lang w:val="af-ZA"/>
        </w:rPr>
        <w:t>2.</w:t>
      </w:r>
      <w:r w:rsidR="00180EE9" w:rsidRPr="0066372A">
        <w:rPr>
          <w:rFonts w:ascii="GHEA Grapalat" w:hAnsi="GHEA Grapalat" w:cs="Sylfaen"/>
          <w:sz w:val="20"/>
          <w:lang w:val="af-ZA"/>
        </w:rPr>
        <w:t>2</w:t>
      </w:r>
      <w:r w:rsidRPr="0066372A">
        <w:rPr>
          <w:rFonts w:ascii="GHEA Grapalat" w:hAnsi="GHEA Grapalat" w:cs="Sylfaen"/>
          <w:sz w:val="20"/>
          <w:lang w:val="af-ZA"/>
        </w:rPr>
        <w:t xml:space="preserve"> </w:t>
      </w:r>
      <w:r w:rsidR="00C96127" w:rsidRPr="0066372A">
        <w:rPr>
          <w:rFonts w:ascii="GHEA Grapalat" w:hAnsi="GHEA Grapalat" w:cs="Sylfaen"/>
          <w:sz w:val="20"/>
          <w:lang w:val="af-ZA"/>
        </w:rPr>
        <w:t xml:space="preserve">ենթակապալի </w:t>
      </w:r>
      <w:r w:rsidR="00EF4630" w:rsidRPr="0066372A">
        <w:rPr>
          <w:rFonts w:ascii="GHEA Grapalat" w:hAnsi="GHEA Grapalat" w:cs="Sylfaen"/>
          <w:sz w:val="20"/>
          <w:szCs w:val="24"/>
          <w:lang w:eastAsia="en-US"/>
        </w:rPr>
        <w:t>պայմանագրի</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պատճենը</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և</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դրա</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կողմ</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հանդիսացող</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անձի</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տվյալները</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եթե</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պայմանագիրն</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իրականացվելու</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է</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գործակալության</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միջոցով</w:t>
      </w:r>
      <w:r w:rsidR="00EF4630" w:rsidRPr="0066372A">
        <w:rPr>
          <w:rFonts w:ascii="GHEA Grapalat" w:hAnsi="GHEA Grapalat" w:cs="Sylfaen"/>
          <w:sz w:val="20"/>
          <w:szCs w:val="24"/>
          <w:lang w:val="af-ZA" w:eastAsia="en-US"/>
        </w:rPr>
        <w:t>.</w:t>
      </w:r>
    </w:p>
    <w:p w14:paraId="50DE2136" w14:textId="47374849" w:rsidR="00EF4630" w:rsidRPr="0066372A" w:rsidRDefault="00EF4630" w:rsidP="00505AD4">
      <w:pPr>
        <w:pStyle w:val="norm"/>
        <w:spacing w:line="240" w:lineRule="auto"/>
        <w:ind w:firstLine="567"/>
        <w:rPr>
          <w:rFonts w:ascii="GHEA Grapalat" w:hAnsi="GHEA Grapalat" w:cs="Sylfaen"/>
          <w:color w:val="FFFFFF"/>
          <w:sz w:val="20"/>
          <w:szCs w:val="24"/>
          <w:lang w:val="hy-AM" w:eastAsia="en-US"/>
        </w:rPr>
      </w:pPr>
      <w:r w:rsidRPr="0066372A">
        <w:rPr>
          <w:rFonts w:ascii="GHEA Grapalat" w:hAnsi="GHEA Grapalat" w:cs="Sylfaen"/>
          <w:sz w:val="20"/>
          <w:szCs w:val="24"/>
          <w:lang w:val="af-ZA" w:eastAsia="en-US"/>
        </w:rPr>
        <w:t xml:space="preserve">2.3 </w:t>
      </w:r>
      <w:r w:rsidRPr="0066372A">
        <w:rPr>
          <w:rFonts w:ascii="GHEA Grapalat" w:hAnsi="GHEA Grapalat" w:cs="Sylfaen"/>
          <w:sz w:val="20"/>
          <w:szCs w:val="24"/>
          <w:lang w:eastAsia="en-US"/>
        </w:rPr>
        <w:t>համատեղ</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գործունեության</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պայմանագիրը</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եթե</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մասնակիցները</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գնման</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ընթացակարգին</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մասնակցում</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են</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համատեղ</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գործունեության</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կարգով</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կոնսորցիումով</w:t>
      </w:r>
      <w:r w:rsidRPr="0066372A">
        <w:rPr>
          <w:rFonts w:ascii="GHEA Grapalat" w:hAnsi="GHEA Grapalat" w:cs="Sylfaen"/>
          <w:sz w:val="20"/>
          <w:szCs w:val="24"/>
          <w:lang w:val="af-ZA" w:eastAsia="en-US"/>
        </w:rPr>
        <w:t>).</w:t>
      </w:r>
      <w:r w:rsidR="000E08D1" w:rsidRPr="0066372A">
        <w:rPr>
          <w:rStyle w:val="FootnoteReference"/>
          <w:rFonts w:ascii="GHEA Grapalat" w:hAnsi="GHEA Grapalat" w:cs="Sylfaen"/>
          <w:sz w:val="20"/>
          <w:szCs w:val="24"/>
          <w:lang w:val="af-ZA" w:eastAsia="en-US"/>
        </w:rPr>
        <w:footnoteReference w:id="2"/>
      </w:r>
    </w:p>
    <w:p w14:paraId="2BCB9314" w14:textId="77777777" w:rsidR="002E11D1" w:rsidRPr="0066372A" w:rsidRDefault="00096865" w:rsidP="00EF3662">
      <w:pPr>
        <w:ind w:firstLine="567"/>
        <w:jc w:val="both"/>
        <w:rPr>
          <w:rFonts w:ascii="GHEA Grapalat" w:hAnsi="GHEA Grapalat" w:cs="Sylfaen"/>
          <w:sz w:val="20"/>
          <w:lang w:val="af-ZA"/>
        </w:rPr>
      </w:pPr>
      <w:r w:rsidRPr="0023346B">
        <w:rPr>
          <w:rFonts w:ascii="GHEA Grapalat" w:hAnsi="GHEA Grapalat" w:cs="Sylfaen"/>
          <w:b/>
          <w:sz w:val="20"/>
          <w:lang w:val="af-ZA"/>
        </w:rPr>
        <w:t>2.</w:t>
      </w:r>
      <w:r w:rsidR="002E11D1" w:rsidRPr="0023346B">
        <w:rPr>
          <w:rFonts w:ascii="GHEA Grapalat" w:hAnsi="GHEA Grapalat" w:cs="Sylfaen"/>
          <w:b/>
          <w:sz w:val="20"/>
          <w:lang w:val="af-ZA"/>
        </w:rPr>
        <w:t>5</w:t>
      </w:r>
      <w:r w:rsidR="00FF3C84" w:rsidRPr="0023346B">
        <w:rPr>
          <w:rFonts w:ascii="GHEA Grapalat" w:hAnsi="GHEA Grapalat" w:cs="Sylfaen"/>
          <w:b/>
          <w:sz w:val="20"/>
          <w:lang w:val="af-ZA"/>
        </w:rPr>
        <w:t xml:space="preserve"> </w:t>
      </w:r>
      <w:r w:rsidR="00E67BA7" w:rsidRPr="0023346B">
        <w:rPr>
          <w:rFonts w:ascii="GHEA Grapalat" w:hAnsi="GHEA Grapalat" w:cs="Sylfaen"/>
          <w:b/>
          <w:sz w:val="20"/>
          <w:lang w:val="hy-AM"/>
        </w:rPr>
        <w:t>գնային</w:t>
      </w:r>
      <w:r w:rsidR="00E67BA7" w:rsidRPr="0023346B">
        <w:rPr>
          <w:rFonts w:ascii="GHEA Grapalat" w:hAnsi="GHEA Grapalat" w:cs="Sylfaen"/>
          <w:b/>
          <w:sz w:val="20"/>
          <w:lang w:val="af-ZA"/>
        </w:rPr>
        <w:t xml:space="preserve"> </w:t>
      </w:r>
      <w:r w:rsidR="00E67BA7" w:rsidRPr="0023346B">
        <w:rPr>
          <w:rFonts w:ascii="GHEA Grapalat" w:hAnsi="GHEA Grapalat" w:cs="Sylfaen"/>
          <w:b/>
          <w:sz w:val="20"/>
          <w:lang w:val="hy-AM"/>
        </w:rPr>
        <w:t>առաջարկ</w:t>
      </w:r>
      <w:r w:rsidR="00294FFF" w:rsidRPr="0023346B">
        <w:rPr>
          <w:rFonts w:ascii="GHEA Grapalat" w:hAnsi="GHEA Grapalat" w:cs="Sylfaen"/>
          <w:b/>
          <w:sz w:val="20"/>
          <w:lang w:val="af-ZA"/>
        </w:rPr>
        <w:t xml:space="preserve">` </w:t>
      </w:r>
      <w:r w:rsidR="00294FFF" w:rsidRPr="0023346B">
        <w:rPr>
          <w:rFonts w:ascii="GHEA Grapalat" w:hAnsi="GHEA Grapalat" w:cs="Sylfaen"/>
          <w:b/>
          <w:sz w:val="20"/>
          <w:lang w:val="hy-AM"/>
        </w:rPr>
        <w:t>համաձայն</w:t>
      </w:r>
      <w:r w:rsidR="00294FFF" w:rsidRPr="0023346B">
        <w:rPr>
          <w:rFonts w:ascii="GHEA Grapalat" w:hAnsi="GHEA Grapalat" w:cs="Sylfaen"/>
          <w:b/>
          <w:sz w:val="20"/>
          <w:lang w:val="af-ZA"/>
        </w:rPr>
        <w:t xml:space="preserve"> </w:t>
      </w:r>
      <w:r w:rsidR="00294FFF" w:rsidRPr="0023346B">
        <w:rPr>
          <w:rFonts w:ascii="GHEA Grapalat" w:hAnsi="GHEA Grapalat" w:cs="Sylfaen"/>
          <w:b/>
          <w:sz w:val="20"/>
          <w:lang w:val="hy-AM"/>
        </w:rPr>
        <w:t>հավելված</w:t>
      </w:r>
      <w:r w:rsidR="00294FFF" w:rsidRPr="0023346B">
        <w:rPr>
          <w:rFonts w:ascii="GHEA Grapalat" w:hAnsi="GHEA Grapalat" w:cs="Sylfaen"/>
          <w:b/>
          <w:sz w:val="20"/>
          <w:lang w:val="af-ZA"/>
        </w:rPr>
        <w:t xml:space="preserve"> N </w:t>
      </w:r>
      <w:r w:rsidR="004D557A" w:rsidRPr="0023346B">
        <w:rPr>
          <w:rFonts w:ascii="GHEA Grapalat" w:hAnsi="GHEA Grapalat" w:cs="Sylfaen"/>
          <w:b/>
          <w:sz w:val="20"/>
          <w:lang w:val="af-ZA"/>
        </w:rPr>
        <w:t>2</w:t>
      </w:r>
      <w:r w:rsidR="00294FFF" w:rsidRPr="0023346B">
        <w:rPr>
          <w:rFonts w:ascii="GHEA Grapalat" w:hAnsi="GHEA Grapalat" w:cs="Sylfaen"/>
          <w:b/>
          <w:sz w:val="20"/>
          <w:lang w:val="af-ZA"/>
        </w:rPr>
        <w:t>-</w:t>
      </w:r>
      <w:r w:rsidR="00294FFF" w:rsidRPr="0023346B">
        <w:rPr>
          <w:rFonts w:ascii="GHEA Grapalat" w:hAnsi="GHEA Grapalat" w:cs="Sylfaen"/>
          <w:b/>
          <w:sz w:val="20"/>
          <w:lang w:val="hy-AM"/>
        </w:rPr>
        <w:t>ի</w:t>
      </w:r>
      <w:r w:rsidR="00294FFF" w:rsidRPr="0023346B">
        <w:rPr>
          <w:rFonts w:ascii="GHEA Grapalat" w:hAnsi="GHEA Grapalat" w:cs="Sylfaen"/>
          <w:b/>
          <w:sz w:val="20"/>
          <w:lang w:val="af-ZA"/>
        </w:rPr>
        <w:t>: Գնային առաջարկը</w:t>
      </w:r>
      <w:r w:rsidR="00E67BA7" w:rsidRPr="0023346B">
        <w:rPr>
          <w:rFonts w:ascii="GHEA Grapalat" w:hAnsi="GHEA Grapalat" w:cs="Sylfaen"/>
          <w:b/>
          <w:sz w:val="20"/>
          <w:lang w:val="af-ZA"/>
        </w:rPr>
        <w:t xml:space="preserve"> </w:t>
      </w:r>
      <w:r w:rsidR="00E67BA7" w:rsidRPr="0023346B">
        <w:rPr>
          <w:rFonts w:ascii="GHEA Grapalat" w:hAnsi="GHEA Grapalat" w:cs="Sylfaen"/>
          <w:b/>
          <w:sz w:val="20"/>
          <w:lang w:val="hy-AM"/>
        </w:rPr>
        <w:t>ներկայացվում</w:t>
      </w:r>
      <w:r w:rsidR="00E67BA7" w:rsidRPr="0023346B">
        <w:rPr>
          <w:rFonts w:ascii="GHEA Grapalat" w:hAnsi="GHEA Grapalat" w:cs="Sylfaen"/>
          <w:b/>
          <w:sz w:val="20"/>
          <w:lang w:val="af-ZA"/>
        </w:rPr>
        <w:t xml:space="preserve"> </w:t>
      </w:r>
      <w:r w:rsidR="00E67BA7" w:rsidRPr="0023346B">
        <w:rPr>
          <w:rFonts w:ascii="GHEA Grapalat" w:hAnsi="GHEA Grapalat" w:cs="Sylfaen"/>
          <w:b/>
          <w:sz w:val="20"/>
          <w:lang w:val="hy-AM"/>
        </w:rPr>
        <w:t>է</w:t>
      </w:r>
      <w:r w:rsidR="00E67BA7" w:rsidRPr="0023346B">
        <w:rPr>
          <w:rFonts w:ascii="GHEA Grapalat" w:hAnsi="GHEA Grapalat" w:cs="Sylfaen"/>
          <w:b/>
          <w:sz w:val="20"/>
          <w:lang w:val="af-ZA"/>
        </w:rPr>
        <w:t xml:space="preserve"> </w:t>
      </w:r>
      <w:r w:rsidR="005A1D54" w:rsidRPr="0023346B">
        <w:rPr>
          <w:rFonts w:ascii="GHEA Grapalat" w:hAnsi="GHEA Grapalat" w:cs="Sylfaen"/>
          <w:b/>
          <w:sz w:val="20"/>
          <w:szCs w:val="20"/>
          <w:lang w:val="hy-AM"/>
        </w:rPr>
        <w:t xml:space="preserve">արժեք, </w:t>
      </w:r>
      <w:r w:rsidR="00357C32" w:rsidRPr="0066372A">
        <w:rPr>
          <w:rFonts w:ascii="GHEA Grapalat" w:hAnsi="GHEA Grapalat" w:cs="Sylfaen"/>
          <w:sz w:val="20"/>
          <w:lang w:val="af-ZA"/>
        </w:rPr>
        <w:t xml:space="preserve">(ինքնարժեքի և կանխատեսվող շահույթի հանրագումարը) </w:t>
      </w:r>
      <w:r w:rsidR="00E67BA7" w:rsidRPr="0066372A">
        <w:rPr>
          <w:rFonts w:ascii="GHEA Grapalat" w:hAnsi="GHEA Grapalat" w:cs="Sylfaen"/>
          <w:sz w:val="20"/>
          <w:lang w:val="hy-AM"/>
        </w:rPr>
        <w:t>և</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ավելացված</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արժեքի</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հարկ</w:t>
      </w:r>
      <w:r w:rsidR="00E67BA7" w:rsidRPr="0066372A" w:rsidDel="001A1F55">
        <w:rPr>
          <w:rFonts w:ascii="GHEA Grapalat" w:hAnsi="GHEA Grapalat" w:cs="Sylfaen"/>
          <w:sz w:val="20"/>
          <w:lang w:val="af-ZA"/>
        </w:rPr>
        <w:t xml:space="preserve"> </w:t>
      </w:r>
      <w:r w:rsidR="00E67BA7" w:rsidRPr="0066372A">
        <w:rPr>
          <w:rFonts w:ascii="GHEA Grapalat" w:hAnsi="GHEA Grapalat" w:cs="Sylfaen"/>
          <w:sz w:val="20"/>
          <w:lang w:val="hy-AM"/>
        </w:rPr>
        <w:t>ընդհանրական</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բաղադրիչներից</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բաղկացած</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հաշվարկի</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ձևով։</w:t>
      </w:r>
      <w:r w:rsidR="00E67BA7" w:rsidRPr="0066372A">
        <w:rPr>
          <w:rFonts w:ascii="GHEA Grapalat" w:hAnsi="GHEA Grapalat" w:cs="Sylfaen"/>
          <w:sz w:val="20"/>
          <w:lang w:val="af-ZA"/>
        </w:rPr>
        <w:t xml:space="preserve"> </w:t>
      </w:r>
      <w:r w:rsidR="00357C32" w:rsidRPr="0066372A">
        <w:rPr>
          <w:rFonts w:ascii="GHEA Grapalat" w:hAnsi="GHEA Grapalat" w:cs="Sylfaen"/>
          <w:sz w:val="20"/>
        </w:rPr>
        <w:t>Ա</w:t>
      </w:r>
      <w:r w:rsidR="005A1D54" w:rsidRPr="0066372A">
        <w:rPr>
          <w:rFonts w:ascii="GHEA Grapalat" w:hAnsi="GHEA Grapalat" w:cs="Sylfaen"/>
          <w:sz w:val="20"/>
          <w:lang w:val="hy-AM"/>
        </w:rPr>
        <w:t>րժեքի</w:t>
      </w:r>
      <w:r w:rsidR="005A1D54" w:rsidRPr="0066372A">
        <w:rPr>
          <w:rFonts w:ascii="GHEA Grapalat" w:hAnsi="GHEA Grapalat" w:cs="Sylfaen"/>
          <w:sz w:val="20"/>
          <w:lang w:val="af-ZA"/>
        </w:rPr>
        <w:t xml:space="preserve"> </w:t>
      </w:r>
      <w:r w:rsidR="00E67BA7" w:rsidRPr="0066372A">
        <w:rPr>
          <w:rFonts w:ascii="GHEA Grapalat" w:hAnsi="GHEA Grapalat" w:cs="Sylfaen"/>
          <w:sz w:val="20"/>
          <w:lang w:val="ru-RU"/>
        </w:rPr>
        <w:t>բաղադրիչների</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հաշվարկ</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բացվածք</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կամ</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այլ</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մանրամասներ</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չեն</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պահանջվում</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և</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ներկայացվում</w:t>
      </w:r>
      <w:r w:rsidR="002E11D1" w:rsidRPr="0066372A">
        <w:rPr>
          <w:rFonts w:ascii="GHEA Grapalat" w:hAnsi="GHEA Grapalat" w:cs="Sylfaen"/>
          <w:sz w:val="20"/>
          <w:lang w:val="af-ZA"/>
        </w:rPr>
        <w:t>.</w:t>
      </w:r>
    </w:p>
    <w:p w14:paraId="3837C322" w14:textId="75D348D0" w:rsidR="002E11D1" w:rsidRPr="0023346B" w:rsidDel="00C20953" w:rsidRDefault="002E11D1" w:rsidP="00E55885">
      <w:pPr>
        <w:pStyle w:val="norm"/>
        <w:spacing w:line="240" w:lineRule="auto"/>
        <w:ind w:firstLine="567"/>
        <w:rPr>
          <w:del w:id="7" w:author="Sergey Shahnazaryan" w:date="2024-02-09T13:46:00Z"/>
          <w:rFonts w:ascii="GHEA Grapalat" w:hAnsi="GHEA Grapalat" w:cs="Sylfaen"/>
          <w:b/>
          <w:sz w:val="20"/>
          <w:szCs w:val="24"/>
          <w:lang w:val="af-ZA" w:eastAsia="en-US"/>
        </w:rPr>
      </w:pPr>
      <w:r w:rsidRPr="0023346B">
        <w:rPr>
          <w:rFonts w:ascii="GHEA Grapalat" w:hAnsi="GHEA Grapalat"/>
          <w:b/>
          <w:sz w:val="20"/>
          <w:lang w:val="af-ZA"/>
        </w:rPr>
        <w:t xml:space="preserve">2.6 </w:t>
      </w:r>
      <w:r w:rsidRPr="0023346B">
        <w:rPr>
          <w:rFonts w:ascii="GHEA Grapalat" w:hAnsi="GHEA Grapalat" w:cs="Sylfaen"/>
          <w:b/>
          <w:sz w:val="20"/>
          <w:szCs w:val="24"/>
          <w:lang w:eastAsia="en-US"/>
        </w:rPr>
        <w:t>շինարարական</w:t>
      </w:r>
      <w:r w:rsidRPr="0023346B">
        <w:rPr>
          <w:rFonts w:ascii="GHEA Grapalat" w:hAnsi="GHEA Grapalat" w:cs="Sylfaen"/>
          <w:b/>
          <w:sz w:val="20"/>
          <w:szCs w:val="24"/>
          <w:lang w:val="af-ZA" w:eastAsia="en-US"/>
        </w:rPr>
        <w:t xml:space="preserve"> </w:t>
      </w:r>
      <w:r w:rsidRPr="0023346B">
        <w:rPr>
          <w:rFonts w:ascii="GHEA Grapalat" w:hAnsi="GHEA Grapalat" w:cs="Sylfaen"/>
          <w:b/>
          <w:sz w:val="20"/>
          <w:szCs w:val="24"/>
          <w:lang w:eastAsia="en-US"/>
        </w:rPr>
        <w:t>աշխատանքների</w:t>
      </w:r>
      <w:r w:rsidRPr="0023346B">
        <w:rPr>
          <w:rFonts w:ascii="GHEA Grapalat" w:hAnsi="GHEA Grapalat" w:cs="Sylfaen"/>
          <w:b/>
          <w:sz w:val="20"/>
          <w:szCs w:val="24"/>
          <w:lang w:val="af-ZA" w:eastAsia="en-US"/>
        </w:rPr>
        <w:t xml:space="preserve"> </w:t>
      </w:r>
      <w:r w:rsidRPr="0023346B">
        <w:rPr>
          <w:rFonts w:ascii="GHEA Grapalat" w:hAnsi="GHEA Grapalat" w:cs="Sylfaen"/>
          <w:b/>
          <w:sz w:val="20"/>
          <w:szCs w:val="24"/>
          <w:lang w:eastAsia="en-US"/>
        </w:rPr>
        <w:t>գնման</w:t>
      </w:r>
      <w:r w:rsidRPr="0023346B">
        <w:rPr>
          <w:rFonts w:ascii="GHEA Grapalat" w:hAnsi="GHEA Grapalat" w:cs="Sylfaen"/>
          <w:b/>
          <w:sz w:val="20"/>
          <w:szCs w:val="24"/>
          <w:lang w:val="af-ZA" w:eastAsia="en-US"/>
        </w:rPr>
        <w:t xml:space="preserve"> </w:t>
      </w:r>
      <w:r w:rsidRPr="0023346B">
        <w:rPr>
          <w:rFonts w:ascii="GHEA Grapalat" w:hAnsi="GHEA Grapalat" w:cs="Sylfaen"/>
          <w:b/>
          <w:sz w:val="20"/>
          <w:szCs w:val="24"/>
          <w:lang w:eastAsia="en-US"/>
        </w:rPr>
        <w:t>դեպքում</w:t>
      </w:r>
      <w:r w:rsidR="00C20953" w:rsidRPr="0023346B">
        <w:rPr>
          <w:rFonts w:ascii="GHEA Grapalat" w:hAnsi="GHEA Grapalat" w:cs="Sylfaen"/>
          <w:b/>
          <w:sz w:val="20"/>
          <w:szCs w:val="24"/>
          <w:lang w:val="hy-AM" w:eastAsia="en-US"/>
        </w:rPr>
        <w:t xml:space="preserve"> </w:t>
      </w:r>
      <w:r w:rsidR="00C20953" w:rsidRPr="0023346B">
        <w:rPr>
          <w:rFonts w:ascii="GHEA Grapalat" w:hAnsi="GHEA Grapalat" w:cs="Sylfaen"/>
          <w:b/>
          <w:sz w:val="20"/>
          <w:szCs w:val="24"/>
          <w:lang w:eastAsia="en-US"/>
        </w:rPr>
        <w:t>իր</w:t>
      </w:r>
      <w:r w:rsidR="00C20953" w:rsidRPr="0023346B">
        <w:rPr>
          <w:rFonts w:ascii="GHEA Grapalat" w:hAnsi="GHEA Grapalat" w:cs="Sylfaen"/>
          <w:b/>
          <w:sz w:val="20"/>
          <w:szCs w:val="24"/>
          <w:lang w:val="af-ZA" w:eastAsia="en-US"/>
        </w:rPr>
        <w:t xml:space="preserve"> </w:t>
      </w:r>
      <w:r w:rsidR="00C20953" w:rsidRPr="0023346B">
        <w:rPr>
          <w:rFonts w:ascii="GHEA Grapalat" w:hAnsi="GHEA Grapalat" w:cs="Sylfaen"/>
          <w:b/>
          <w:sz w:val="20"/>
          <w:szCs w:val="24"/>
          <w:lang w:eastAsia="en-US"/>
        </w:rPr>
        <w:t>կողմից</w:t>
      </w:r>
      <w:r w:rsidR="00C20953" w:rsidRPr="0023346B">
        <w:rPr>
          <w:rFonts w:ascii="GHEA Grapalat" w:hAnsi="GHEA Grapalat" w:cs="Sylfaen"/>
          <w:b/>
          <w:sz w:val="20"/>
          <w:szCs w:val="24"/>
          <w:lang w:val="af-ZA" w:eastAsia="en-US"/>
        </w:rPr>
        <w:t xml:space="preserve"> </w:t>
      </w:r>
      <w:r w:rsidR="00C20953" w:rsidRPr="0023346B">
        <w:rPr>
          <w:rFonts w:ascii="GHEA Grapalat" w:hAnsi="GHEA Grapalat" w:cs="Sylfaen"/>
          <w:b/>
          <w:sz w:val="20"/>
          <w:szCs w:val="24"/>
          <w:lang w:eastAsia="en-US"/>
        </w:rPr>
        <w:t>հաստատված</w:t>
      </w:r>
      <w:r w:rsidR="00C20953" w:rsidRPr="0023346B">
        <w:rPr>
          <w:rFonts w:ascii="GHEA Grapalat" w:hAnsi="GHEA Grapalat" w:cs="Sylfaen"/>
          <w:b/>
          <w:sz w:val="20"/>
          <w:szCs w:val="24"/>
          <w:lang w:val="af-ZA" w:eastAsia="en-US"/>
        </w:rPr>
        <w:t xml:space="preserve"> </w:t>
      </w:r>
      <w:r w:rsidR="00C20953" w:rsidRPr="0023346B">
        <w:rPr>
          <w:rFonts w:ascii="GHEA Grapalat" w:hAnsi="GHEA Grapalat" w:cs="Sylfaen"/>
          <w:b/>
          <w:sz w:val="20"/>
          <w:szCs w:val="24"/>
          <w:lang w:eastAsia="en-US"/>
        </w:rPr>
        <w:t>հավաստում՝</w:t>
      </w:r>
      <w:r w:rsidR="00C20953" w:rsidRPr="0023346B">
        <w:rPr>
          <w:rFonts w:ascii="GHEA Grapalat" w:hAnsi="GHEA Grapalat" w:cs="Sylfaen"/>
          <w:b/>
          <w:sz w:val="20"/>
          <w:szCs w:val="24"/>
          <w:lang w:val="af-ZA" w:eastAsia="en-US"/>
        </w:rPr>
        <w:t xml:space="preserve"> </w:t>
      </w:r>
      <w:r w:rsidR="00C20953" w:rsidRPr="0023346B">
        <w:rPr>
          <w:rFonts w:ascii="GHEA Grapalat" w:hAnsi="GHEA Grapalat" w:cs="Sylfaen"/>
          <w:b/>
          <w:sz w:val="20"/>
          <w:lang w:val="af-ZA"/>
        </w:rPr>
        <w:t xml:space="preserve">համաձայն </w:t>
      </w:r>
      <w:r w:rsidR="00C20953" w:rsidRPr="00EA739A">
        <w:rPr>
          <w:rFonts w:ascii="GHEA Grapalat" w:hAnsi="GHEA Grapalat" w:cs="Sylfaen"/>
          <w:sz w:val="20"/>
          <w:lang w:val="af-ZA"/>
        </w:rPr>
        <w:t>հ</w:t>
      </w:r>
      <w:r w:rsidR="00C20953" w:rsidRPr="00EA739A">
        <w:rPr>
          <w:rFonts w:ascii="GHEA Grapalat" w:hAnsi="GHEA Grapalat" w:cs="Sylfaen"/>
          <w:sz w:val="20"/>
          <w:lang w:val="ru-RU"/>
        </w:rPr>
        <w:t>ավելված</w:t>
      </w:r>
      <w:r w:rsidR="00C20953" w:rsidRPr="00EA739A">
        <w:rPr>
          <w:rFonts w:ascii="GHEA Grapalat" w:hAnsi="GHEA Grapalat" w:cs="Sylfaen"/>
          <w:sz w:val="20"/>
          <w:lang w:val="af-ZA"/>
        </w:rPr>
        <w:t xml:space="preserve"> N 1</w:t>
      </w:r>
      <w:r w:rsidR="00C20953" w:rsidRPr="00EA739A">
        <w:rPr>
          <w:rFonts w:ascii="GHEA Grapalat" w:hAnsi="GHEA Grapalat" w:cs="Sylfaen"/>
          <w:sz w:val="20"/>
          <w:lang w:val="hy-AM"/>
        </w:rPr>
        <w:t>.1</w:t>
      </w:r>
      <w:r w:rsidR="00C20953" w:rsidRPr="00EA739A">
        <w:rPr>
          <w:rFonts w:ascii="GHEA Grapalat" w:hAnsi="GHEA Grapalat" w:cs="Sylfaen"/>
          <w:sz w:val="20"/>
          <w:lang w:val="af-ZA"/>
        </w:rPr>
        <w:t>-ի</w:t>
      </w:r>
      <w:r w:rsidR="00C20953" w:rsidRPr="00EA739A">
        <w:rPr>
          <w:rFonts w:ascii="GHEA Grapalat" w:hAnsi="GHEA Grapalat" w:cs="Sylfaen"/>
          <w:sz w:val="20"/>
          <w:lang w:val="hy-AM"/>
        </w:rPr>
        <w:t>,</w:t>
      </w:r>
      <w:r w:rsidR="0066372A" w:rsidRPr="00EA739A">
        <w:rPr>
          <w:rFonts w:ascii="GHEA Grapalat" w:hAnsi="GHEA Grapalat" w:cs="Sylfaen"/>
          <w:sz w:val="20"/>
          <w:szCs w:val="24"/>
          <w:lang w:val="hy-AM" w:eastAsia="en-US"/>
        </w:rPr>
        <w:t xml:space="preserve"> </w:t>
      </w:r>
      <w:r w:rsidR="00C20953" w:rsidRPr="00EA739A">
        <w:rPr>
          <w:rFonts w:ascii="GHEA Grapalat" w:hAnsi="GHEA Grapalat" w:cs="Sylfaen"/>
          <w:sz w:val="20"/>
          <w:szCs w:val="24"/>
          <w:lang w:eastAsia="en-US"/>
        </w:rPr>
        <w:t>սույն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հրավերին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կցված</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նախագծային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փաստաթղթերով</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որը</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հանդիսանում</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է</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նաև</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կնքվելիք</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պայմանագրի</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անբաժանելի</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մասը</w:t>
      </w:r>
      <w:r w:rsidR="00EA739A" w:rsidRPr="00EA739A">
        <w:rPr>
          <w:rFonts w:ascii="GHEA Grapalat" w:hAnsi="GHEA Grapalat" w:cs="Sylfaen"/>
          <w:sz w:val="20"/>
          <w:szCs w:val="24"/>
          <w:lang w:val="af-ZA" w:eastAsia="en-US"/>
        </w:rPr>
        <w:t>,</w:t>
      </w:r>
      <w:r w:rsidR="00EA739A" w:rsidRPr="00EA739A">
        <w:rPr>
          <w:rFonts w:ascii="GHEA Grapalat" w:hAnsi="GHEA Grapalat" w:cs="Sylfaen"/>
          <w:sz w:val="20"/>
          <w:szCs w:val="24"/>
          <w:lang w:val="hy-AM" w:eastAsia="en-US"/>
        </w:rPr>
        <w:t xml:space="preserve"> </w:t>
      </w:r>
      <w:r w:rsidR="00C20953" w:rsidRPr="00EA739A">
        <w:rPr>
          <w:rFonts w:ascii="GHEA Grapalat" w:hAnsi="GHEA Grapalat" w:cs="Sylfaen"/>
          <w:sz w:val="20"/>
          <w:szCs w:val="24"/>
          <w:lang w:eastAsia="en-US"/>
        </w:rPr>
        <w:t>սահմանված</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տեխնիկական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բնութագրերին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և</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երաշխիքային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սպասարկման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պայմաններին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համապատասխանող</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նյութերի</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և</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կամ</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սարքերի</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ու</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սարքավորումների</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տեղադրման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val="hy-AM" w:eastAsia="en-US"/>
        </w:rPr>
        <w:t>օգտագործման</w:t>
      </w:r>
      <w:r w:rsidR="00C20953" w:rsidRPr="00EA739A">
        <w:rPr>
          <w:rFonts w:ascii="GHEA Grapalat" w:hAnsi="GHEA Grapalat" w:cs="Sylfaen"/>
          <w:sz w:val="20"/>
          <w:szCs w:val="24"/>
          <w:lang w:val="af-ZA" w:eastAsia="en-US"/>
        </w:rPr>
        <w:t>)</w:t>
      </w:r>
      <w:r w:rsidR="00C20953" w:rsidRPr="00EA739A">
        <w:rPr>
          <w:rFonts w:ascii="GHEA Grapalat" w:hAnsi="GHEA Grapalat" w:cs="Sylfaen"/>
          <w:sz w:val="20"/>
          <w:szCs w:val="24"/>
          <w:lang w:val="hy-AM" w:eastAsia="en-US"/>
        </w:rPr>
        <w:t xml:space="preserve"> </w:t>
      </w:r>
      <w:r w:rsidR="00C20953" w:rsidRPr="00EA739A">
        <w:rPr>
          <w:rFonts w:ascii="GHEA Grapalat" w:hAnsi="GHEA Grapalat" w:cs="Sylfaen"/>
          <w:sz w:val="20"/>
          <w:szCs w:val="24"/>
          <w:lang w:eastAsia="en-US"/>
        </w:rPr>
        <w:t>պարտավորության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մասին՝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մինչև</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տեղադրումը</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val="hy-AM" w:eastAsia="en-US"/>
        </w:rPr>
        <w:t xml:space="preserve">(օգտագործումը) </w:t>
      </w:r>
      <w:r w:rsidR="00C20953" w:rsidRPr="00EA739A">
        <w:rPr>
          <w:rFonts w:ascii="GHEA Grapalat" w:hAnsi="GHEA Grapalat" w:cs="Sylfaen"/>
          <w:sz w:val="20"/>
          <w:szCs w:val="24"/>
          <w:lang w:eastAsia="en-US"/>
        </w:rPr>
        <w:t>դրանց</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տեխնիկական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բնութագրերը</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ապրանքային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նշանները</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ֆիրմային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անվանումները</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մակնիշները</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և</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երաշխիքային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ժամկետները</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նախապես</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val="hy-AM" w:eastAsia="en-US"/>
        </w:rPr>
        <w:t xml:space="preserve">գրավոր </w:t>
      </w:r>
      <w:r w:rsidR="00C20953" w:rsidRPr="00EA739A">
        <w:rPr>
          <w:rFonts w:ascii="GHEA Grapalat" w:hAnsi="GHEA Grapalat" w:cs="Sylfaen"/>
          <w:sz w:val="20"/>
          <w:szCs w:val="24"/>
          <w:lang w:eastAsia="en-US"/>
        </w:rPr>
        <w:t>համաձայնեցնելով</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պատվիրատուի</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հետ</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Սույն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val="hy-AM" w:eastAsia="en-US"/>
        </w:rPr>
        <w:t xml:space="preserve">կետով </w:t>
      </w:r>
      <w:r w:rsidR="00C20953" w:rsidRPr="00EA739A">
        <w:rPr>
          <w:rFonts w:ascii="GHEA Grapalat" w:hAnsi="GHEA Grapalat" w:cs="Sylfaen"/>
          <w:sz w:val="20"/>
          <w:szCs w:val="24"/>
          <w:lang w:eastAsia="en-US"/>
        </w:rPr>
        <w:t>նախատեսված</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հավաստումն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առանձին</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հավելվածով</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հաստատվում</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է</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նաև</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կնքվելիք</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պայմանագրով</w:t>
      </w:r>
      <w:r w:rsidR="00C20953" w:rsidRPr="00EA739A">
        <w:rPr>
          <w:rFonts w:ascii="GHEA Grapalat" w:hAnsi="GHEA Grapalat" w:cs="Sylfaen"/>
          <w:sz w:val="20"/>
          <w:szCs w:val="24"/>
          <w:lang w:val="hy-AM" w:eastAsia="en-US"/>
        </w:rPr>
        <w:t>:</w:t>
      </w: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1EEF4539"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EA739A" w:rsidRPr="00F07219">
        <w:rPr>
          <w:rFonts w:ascii="GHEA Grapalat" w:hAnsi="GHEA Grapalat"/>
          <w:b/>
          <w:sz w:val="20"/>
          <w:szCs w:val="20"/>
          <w:lang w:val="hy-AM"/>
        </w:rPr>
        <w:t>1</w:t>
      </w:r>
      <w:r w:rsidR="00EA739A">
        <w:rPr>
          <w:rFonts w:ascii="GHEA Grapalat" w:hAnsi="GHEA Grapalat"/>
          <w:sz w:val="20"/>
          <w:szCs w:val="20"/>
          <w:lang w:val="hy-AM"/>
        </w:rPr>
        <w:t xml:space="preserve">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1BFCFE5" w14:textId="77777777" w:rsidR="000D7AAF" w:rsidRDefault="000D7AAF" w:rsidP="00EF3662">
      <w:pPr>
        <w:pStyle w:val="norm"/>
        <w:spacing w:line="240" w:lineRule="auto"/>
        <w:ind w:firstLine="284"/>
        <w:jc w:val="right"/>
        <w:rPr>
          <w:rFonts w:ascii="GHEA Grapalat" w:hAnsi="GHEA Grapalat" w:cs="Sylfaen"/>
          <w:b/>
          <w:sz w:val="20"/>
          <w:lang w:val="es-ES"/>
        </w:rPr>
      </w:pPr>
    </w:p>
    <w:p w14:paraId="669789B6" w14:textId="77777777" w:rsidR="000D7AAF" w:rsidRDefault="000D7AAF" w:rsidP="00EF3662">
      <w:pPr>
        <w:pStyle w:val="norm"/>
        <w:spacing w:line="240" w:lineRule="auto"/>
        <w:ind w:firstLine="284"/>
        <w:jc w:val="right"/>
        <w:rPr>
          <w:rFonts w:ascii="GHEA Grapalat" w:hAnsi="GHEA Grapalat" w:cs="Sylfaen"/>
          <w:b/>
          <w:sz w:val="20"/>
          <w:lang w:val="es-ES"/>
        </w:rPr>
      </w:pPr>
    </w:p>
    <w:p w14:paraId="5E8AFF54" w14:textId="77777777" w:rsidR="000D7AAF" w:rsidRDefault="000D7AAF" w:rsidP="00EF3662">
      <w:pPr>
        <w:pStyle w:val="norm"/>
        <w:spacing w:line="240" w:lineRule="auto"/>
        <w:ind w:firstLine="284"/>
        <w:jc w:val="right"/>
        <w:rPr>
          <w:rFonts w:ascii="GHEA Grapalat" w:hAnsi="GHEA Grapalat" w:cs="Sylfaen"/>
          <w:b/>
          <w:sz w:val="20"/>
          <w:lang w:val="es-ES"/>
        </w:rPr>
      </w:pPr>
    </w:p>
    <w:p w14:paraId="15722F28" w14:textId="77777777" w:rsidR="000D7AAF" w:rsidRDefault="000D7AAF" w:rsidP="00EF3662">
      <w:pPr>
        <w:pStyle w:val="norm"/>
        <w:spacing w:line="240" w:lineRule="auto"/>
        <w:ind w:firstLine="284"/>
        <w:jc w:val="right"/>
        <w:rPr>
          <w:rFonts w:ascii="GHEA Grapalat" w:hAnsi="GHEA Grapalat" w:cs="Sylfaen"/>
          <w:b/>
          <w:sz w:val="20"/>
          <w:lang w:val="es-ES"/>
        </w:rPr>
      </w:pPr>
    </w:p>
    <w:p w14:paraId="5887CBC0" w14:textId="77777777" w:rsidR="000D7AAF" w:rsidRDefault="000D7AAF" w:rsidP="00EF3662">
      <w:pPr>
        <w:pStyle w:val="norm"/>
        <w:spacing w:line="240" w:lineRule="auto"/>
        <w:ind w:firstLine="284"/>
        <w:jc w:val="right"/>
        <w:rPr>
          <w:rFonts w:ascii="GHEA Grapalat" w:hAnsi="GHEA Grapalat" w:cs="Sylfaen"/>
          <w:b/>
          <w:sz w:val="20"/>
          <w:lang w:val="es-ES"/>
        </w:rPr>
      </w:pPr>
    </w:p>
    <w:p w14:paraId="6CA063C2" w14:textId="77777777" w:rsidR="000D7AAF" w:rsidRDefault="000D7AAF" w:rsidP="00EF3662">
      <w:pPr>
        <w:pStyle w:val="norm"/>
        <w:spacing w:line="240" w:lineRule="auto"/>
        <w:ind w:firstLine="284"/>
        <w:jc w:val="right"/>
        <w:rPr>
          <w:rFonts w:ascii="GHEA Grapalat" w:hAnsi="GHEA Grapalat" w:cs="Sylfaen"/>
          <w:b/>
          <w:sz w:val="20"/>
          <w:lang w:val="es-ES"/>
        </w:rPr>
      </w:pPr>
    </w:p>
    <w:p w14:paraId="601FEF9A" w14:textId="77777777" w:rsidR="000D7AAF" w:rsidRDefault="000D7AAF" w:rsidP="00EF3662">
      <w:pPr>
        <w:pStyle w:val="norm"/>
        <w:spacing w:line="240" w:lineRule="auto"/>
        <w:ind w:firstLine="284"/>
        <w:jc w:val="right"/>
        <w:rPr>
          <w:rFonts w:ascii="GHEA Grapalat" w:hAnsi="GHEA Grapalat" w:cs="Sylfaen"/>
          <w:b/>
          <w:sz w:val="20"/>
          <w:lang w:val="es-ES"/>
        </w:rPr>
      </w:pPr>
    </w:p>
    <w:p w14:paraId="4437D6F7" w14:textId="77777777" w:rsidR="000D7AAF" w:rsidRDefault="000D7AAF" w:rsidP="00EF3662">
      <w:pPr>
        <w:pStyle w:val="norm"/>
        <w:spacing w:line="240" w:lineRule="auto"/>
        <w:ind w:firstLine="284"/>
        <w:jc w:val="right"/>
        <w:rPr>
          <w:rFonts w:ascii="GHEA Grapalat" w:hAnsi="GHEA Grapalat" w:cs="Sylfaen"/>
          <w:b/>
          <w:sz w:val="20"/>
          <w:lang w:val="es-ES"/>
        </w:rPr>
      </w:pPr>
    </w:p>
    <w:p w14:paraId="2D3E8A6A" w14:textId="77777777" w:rsidR="000D7AAF" w:rsidRDefault="000D7AAF" w:rsidP="00EF3662">
      <w:pPr>
        <w:pStyle w:val="norm"/>
        <w:spacing w:line="240" w:lineRule="auto"/>
        <w:ind w:firstLine="284"/>
        <w:jc w:val="right"/>
        <w:rPr>
          <w:rFonts w:ascii="GHEA Grapalat" w:hAnsi="GHEA Grapalat" w:cs="Sylfaen"/>
          <w:b/>
          <w:sz w:val="20"/>
          <w:lang w:val="es-ES"/>
        </w:rPr>
      </w:pPr>
    </w:p>
    <w:p w14:paraId="5350BF53" w14:textId="77777777" w:rsidR="000D7AAF" w:rsidRDefault="000D7AAF" w:rsidP="00EF3662">
      <w:pPr>
        <w:pStyle w:val="norm"/>
        <w:spacing w:line="240" w:lineRule="auto"/>
        <w:ind w:firstLine="284"/>
        <w:jc w:val="right"/>
        <w:rPr>
          <w:rFonts w:ascii="GHEA Grapalat" w:hAnsi="GHEA Grapalat" w:cs="Sylfaen"/>
          <w:b/>
          <w:sz w:val="20"/>
          <w:lang w:val="es-ES"/>
        </w:rPr>
      </w:pPr>
    </w:p>
    <w:p w14:paraId="5BC8C38B" w14:textId="77777777" w:rsidR="000D7AAF" w:rsidRDefault="000D7AAF" w:rsidP="00EF3662">
      <w:pPr>
        <w:pStyle w:val="norm"/>
        <w:spacing w:line="240" w:lineRule="auto"/>
        <w:ind w:firstLine="284"/>
        <w:jc w:val="right"/>
        <w:rPr>
          <w:rFonts w:ascii="GHEA Grapalat" w:hAnsi="GHEA Grapalat" w:cs="Sylfaen"/>
          <w:b/>
          <w:sz w:val="20"/>
          <w:lang w:val="es-ES"/>
        </w:rPr>
      </w:pPr>
    </w:p>
    <w:p w14:paraId="40029705" w14:textId="77777777" w:rsidR="000D7AAF" w:rsidRDefault="000D7AAF" w:rsidP="00EF3662">
      <w:pPr>
        <w:pStyle w:val="norm"/>
        <w:spacing w:line="240" w:lineRule="auto"/>
        <w:ind w:firstLine="284"/>
        <w:jc w:val="right"/>
        <w:rPr>
          <w:rFonts w:ascii="GHEA Grapalat" w:hAnsi="GHEA Grapalat" w:cs="Sylfaen"/>
          <w:b/>
          <w:sz w:val="20"/>
          <w:lang w:val="es-ES"/>
        </w:rPr>
      </w:pPr>
    </w:p>
    <w:p w14:paraId="3E686765" w14:textId="77777777" w:rsidR="000D7AAF" w:rsidRDefault="000D7AAF" w:rsidP="00EF3662">
      <w:pPr>
        <w:pStyle w:val="norm"/>
        <w:spacing w:line="240" w:lineRule="auto"/>
        <w:ind w:firstLine="284"/>
        <w:jc w:val="right"/>
        <w:rPr>
          <w:rFonts w:ascii="GHEA Grapalat" w:hAnsi="GHEA Grapalat" w:cs="Sylfaen"/>
          <w:b/>
          <w:sz w:val="20"/>
          <w:lang w:val="es-ES"/>
        </w:rPr>
      </w:pPr>
    </w:p>
    <w:p w14:paraId="46535998" w14:textId="77777777" w:rsidR="000D7AAF" w:rsidRDefault="000D7AAF" w:rsidP="00EF3662">
      <w:pPr>
        <w:pStyle w:val="norm"/>
        <w:spacing w:line="240" w:lineRule="auto"/>
        <w:ind w:firstLine="284"/>
        <w:jc w:val="right"/>
        <w:rPr>
          <w:rFonts w:ascii="GHEA Grapalat" w:hAnsi="GHEA Grapalat" w:cs="Sylfaen"/>
          <w:b/>
          <w:sz w:val="20"/>
          <w:lang w:val="es-ES"/>
        </w:rPr>
      </w:pPr>
    </w:p>
    <w:p w14:paraId="06A0F623" w14:textId="77777777" w:rsidR="000D7AAF" w:rsidRDefault="000D7AAF" w:rsidP="00EF3662">
      <w:pPr>
        <w:pStyle w:val="norm"/>
        <w:spacing w:line="240" w:lineRule="auto"/>
        <w:ind w:firstLine="284"/>
        <w:jc w:val="right"/>
        <w:rPr>
          <w:rFonts w:ascii="GHEA Grapalat" w:hAnsi="GHEA Grapalat" w:cs="Sylfaen"/>
          <w:b/>
          <w:sz w:val="20"/>
          <w:lang w:val="es-ES"/>
        </w:rPr>
      </w:pPr>
    </w:p>
    <w:p w14:paraId="680F4EFD" w14:textId="77777777" w:rsidR="000D7AAF" w:rsidRDefault="000D7AAF" w:rsidP="00EF3662">
      <w:pPr>
        <w:pStyle w:val="norm"/>
        <w:spacing w:line="240" w:lineRule="auto"/>
        <w:ind w:firstLine="284"/>
        <w:jc w:val="right"/>
        <w:rPr>
          <w:rFonts w:ascii="GHEA Grapalat" w:hAnsi="GHEA Grapalat" w:cs="Sylfaen"/>
          <w:b/>
          <w:sz w:val="20"/>
          <w:lang w:val="es-ES"/>
        </w:rPr>
      </w:pPr>
    </w:p>
    <w:p w14:paraId="2E563B8B" w14:textId="77777777" w:rsidR="000D7AAF" w:rsidRDefault="000D7AAF" w:rsidP="00EF3662">
      <w:pPr>
        <w:pStyle w:val="norm"/>
        <w:spacing w:line="240" w:lineRule="auto"/>
        <w:ind w:firstLine="284"/>
        <w:jc w:val="right"/>
        <w:rPr>
          <w:rFonts w:ascii="GHEA Grapalat" w:hAnsi="GHEA Grapalat" w:cs="Sylfaen"/>
          <w:b/>
          <w:sz w:val="20"/>
          <w:lang w:val="es-ES"/>
        </w:rPr>
      </w:pPr>
    </w:p>
    <w:p w14:paraId="3D371219" w14:textId="77777777" w:rsidR="000D7AAF" w:rsidRDefault="000D7AAF" w:rsidP="00EF3662">
      <w:pPr>
        <w:pStyle w:val="norm"/>
        <w:spacing w:line="240" w:lineRule="auto"/>
        <w:ind w:firstLine="284"/>
        <w:jc w:val="right"/>
        <w:rPr>
          <w:rFonts w:ascii="GHEA Grapalat" w:hAnsi="GHEA Grapalat" w:cs="Sylfaen"/>
          <w:b/>
          <w:sz w:val="20"/>
          <w:lang w:val="es-ES"/>
        </w:rPr>
      </w:pPr>
    </w:p>
    <w:p w14:paraId="04BE1151" w14:textId="77777777" w:rsidR="000D7AAF" w:rsidRDefault="000D7AAF" w:rsidP="00EF3662">
      <w:pPr>
        <w:pStyle w:val="norm"/>
        <w:spacing w:line="240" w:lineRule="auto"/>
        <w:ind w:firstLine="284"/>
        <w:jc w:val="right"/>
        <w:rPr>
          <w:rFonts w:ascii="GHEA Grapalat" w:hAnsi="GHEA Grapalat" w:cs="Sylfaen"/>
          <w:b/>
          <w:sz w:val="20"/>
          <w:lang w:val="es-ES"/>
        </w:rPr>
      </w:pPr>
    </w:p>
    <w:p w14:paraId="0AAB07CD" w14:textId="77777777" w:rsidR="000D7AAF" w:rsidRDefault="000D7AAF" w:rsidP="00EF3662">
      <w:pPr>
        <w:pStyle w:val="norm"/>
        <w:spacing w:line="240" w:lineRule="auto"/>
        <w:ind w:firstLine="284"/>
        <w:jc w:val="right"/>
        <w:rPr>
          <w:rFonts w:ascii="GHEA Grapalat" w:hAnsi="GHEA Grapalat" w:cs="Sylfaen"/>
          <w:b/>
          <w:sz w:val="20"/>
          <w:lang w:val="es-ES"/>
        </w:rPr>
      </w:pPr>
    </w:p>
    <w:p w14:paraId="5E56FFDD" w14:textId="77777777" w:rsidR="000D7AAF" w:rsidRDefault="000D7AAF" w:rsidP="00EF3662">
      <w:pPr>
        <w:pStyle w:val="norm"/>
        <w:spacing w:line="240" w:lineRule="auto"/>
        <w:ind w:firstLine="284"/>
        <w:jc w:val="right"/>
        <w:rPr>
          <w:rFonts w:ascii="GHEA Grapalat" w:hAnsi="GHEA Grapalat" w:cs="Sylfaen"/>
          <w:b/>
          <w:sz w:val="20"/>
          <w:lang w:val="es-ES"/>
        </w:rPr>
      </w:pPr>
    </w:p>
    <w:p w14:paraId="4AA2AA8F" w14:textId="77777777" w:rsidR="000D7AAF" w:rsidRDefault="000D7AAF" w:rsidP="00EF3662">
      <w:pPr>
        <w:pStyle w:val="norm"/>
        <w:spacing w:line="240" w:lineRule="auto"/>
        <w:ind w:firstLine="284"/>
        <w:jc w:val="right"/>
        <w:rPr>
          <w:rFonts w:ascii="GHEA Grapalat" w:hAnsi="GHEA Grapalat" w:cs="Sylfaen"/>
          <w:b/>
          <w:sz w:val="20"/>
          <w:lang w:val="es-ES"/>
        </w:rPr>
      </w:pPr>
    </w:p>
    <w:p w14:paraId="5D7611A7" w14:textId="77777777" w:rsidR="000D7AAF" w:rsidRDefault="000D7AAF" w:rsidP="00EF3662">
      <w:pPr>
        <w:pStyle w:val="norm"/>
        <w:spacing w:line="240" w:lineRule="auto"/>
        <w:ind w:firstLine="284"/>
        <w:jc w:val="right"/>
        <w:rPr>
          <w:rFonts w:ascii="GHEA Grapalat" w:hAnsi="GHEA Grapalat" w:cs="Sylfaen"/>
          <w:b/>
          <w:sz w:val="20"/>
          <w:lang w:val="es-ES"/>
        </w:rPr>
      </w:pPr>
    </w:p>
    <w:p w14:paraId="15902E7A" w14:textId="77777777" w:rsidR="000D7AAF" w:rsidRDefault="000D7AAF" w:rsidP="00EF3662">
      <w:pPr>
        <w:pStyle w:val="norm"/>
        <w:spacing w:line="240" w:lineRule="auto"/>
        <w:ind w:firstLine="284"/>
        <w:jc w:val="right"/>
        <w:rPr>
          <w:rFonts w:ascii="GHEA Grapalat" w:hAnsi="GHEA Grapalat" w:cs="Sylfaen"/>
          <w:b/>
          <w:sz w:val="20"/>
          <w:lang w:val="es-ES"/>
        </w:rPr>
      </w:pPr>
    </w:p>
    <w:p w14:paraId="5753CCFE" w14:textId="77777777" w:rsidR="000D7AAF" w:rsidRDefault="000D7AAF" w:rsidP="00EF3662">
      <w:pPr>
        <w:pStyle w:val="norm"/>
        <w:spacing w:line="240" w:lineRule="auto"/>
        <w:ind w:firstLine="284"/>
        <w:jc w:val="right"/>
        <w:rPr>
          <w:rFonts w:ascii="GHEA Grapalat" w:hAnsi="GHEA Grapalat" w:cs="Sylfaen"/>
          <w:b/>
          <w:sz w:val="20"/>
          <w:lang w:val="es-ES"/>
        </w:rPr>
      </w:pPr>
    </w:p>
    <w:p w14:paraId="44EC21D6" w14:textId="77777777" w:rsidR="000D7AAF" w:rsidRDefault="000D7AAF" w:rsidP="00EF3662">
      <w:pPr>
        <w:pStyle w:val="norm"/>
        <w:spacing w:line="240" w:lineRule="auto"/>
        <w:ind w:firstLine="284"/>
        <w:jc w:val="right"/>
        <w:rPr>
          <w:rFonts w:ascii="GHEA Grapalat" w:hAnsi="GHEA Grapalat" w:cs="Sylfaen"/>
          <w:b/>
          <w:sz w:val="20"/>
          <w:lang w:val="es-ES"/>
        </w:rPr>
      </w:pPr>
    </w:p>
    <w:p w14:paraId="31DAE85C" w14:textId="77777777" w:rsidR="000D7AAF" w:rsidRDefault="000D7AAF" w:rsidP="00EF3662">
      <w:pPr>
        <w:pStyle w:val="norm"/>
        <w:spacing w:line="240" w:lineRule="auto"/>
        <w:ind w:firstLine="284"/>
        <w:jc w:val="right"/>
        <w:rPr>
          <w:rFonts w:ascii="GHEA Grapalat" w:hAnsi="GHEA Grapalat" w:cs="Sylfaen"/>
          <w:b/>
          <w:sz w:val="20"/>
          <w:lang w:val="es-ES"/>
        </w:rPr>
      </w:pPr>
    </w:p>
    <w:p w14:paraId="3610CE31" w14:textId="77777777" w:rsidR="000D7AAF" w:rsidRDefault="000D7AAF" w:rsidP="00EF3662">
      <w:pPr>
        <w:pStyle w:val="norm"/>
        <w:spacing w:line="240" w:lineRule="auto"/>
        <w:ind w:firstLine="284"/>
        <w:jc w:val="right"/>
        <w:rPr>
          <w:rFonts w:ascii="GHEA Grapalat" w:hAnsi="GHEA Grapalat" w:cs="Sylfaen"/>
          <w:b/>
          <w:sz w:val="20"/>
          <w:lang w:val="es-ES"/>
        </w:rPr>
      </w:pPr>
    </w:p>
    <w:p w14:paraId="3DC2ED31" w14:textId="77777777" w:rsidR="000D7AAF" w:rsidRDefault="000D7AAF" w:rsidP="00EF3662">
      <w:pPr>
        <w:pStyle w:val="norm"/>
        <w:spacing w:line="240" w:lineRule="auto"/>
        <w:ind w:firstLine="284"/>
        <w:jc w:val="right"/>
        <w:rPr>
          <w:rFonts w:ascii="GHEA Grapalat" w:hAnsi="GHEA Grapalat" w:cs="Sylfaen"/>
          <w:b/>
          <w:sz w:val="20"/>
          <w:lang w:val="es-ES"/>
        </w:rPr>
      </w:pPr>
    </w:p>
    <w:p w14:paraId="7A123DE6" w14:textId="77777777" w:rsidR="000D7AAF" w:rsidRDefault="000D7AAF" w:rsidP="00EF3662">
      <w:pPr>
        <w:pStyle w:val="norm"/>
        <w:spacing w:line="240" w:lineRule="auto"/>
        <w:ind w:firstLine="284"/>
        <w:jc w:val="right"/>
        <w:rPr>
          <w:rFonts w:ascii="GHEA Grapalat" w:hAnsi="GHEA Grapalat" w:cs="Sylfaen"/>
          <w:b/>
          <w:sz w:val="20"/>
          <w:lang w:val="es-ES"/>
        </w:rPr>
      </w:pPr>
    </w:p>
    <w:p w14:paraId="28DD9D3D" w14:textId="77777777" w:rsidR="000D7AAF" w:rsidRDefault="000D7AAF" w:rsidP="00EF3662">
      <w:pPr>
        <w:pStyle w:val="norm"/>
        <w:spacing w:line="240" w:lineRule="auto"/>
        <w:ind w:firstLine="284"/>
        <w:jc w:val="right"/>
        <w:rPr>
          <w:rFonts w:ascii="GHEA Grapalat" w:hAnsi="GHEA Grapalat" w:cs="Sylfaen"/>
          <w:b/>
          <w:sz w:val="20"/>
          <w:lang w:val="es-ES"/>
        </w:rPr>
      </w:pPr>
    </w:p>
    <w:p w14:paraId="58E5EA3A" w14:textId="77777777" w:rsidR="000D7AAF" w:rsidRDefault="000D7AAF" w:rsidP="00EF3662">
      <w:pPr>
        <w:pStyle w:val="norm"/>
        <w:spacing w:line="240" w:lineRule="auto"/>
        <w:ind w:firstLine="284"/>
        <w:jc w:val="right"/>
        <w:rPr>
          <w:rFonts w:ascii="GHEA Grapalat" w:hAnsi="GHEA Grapalat" w:cs="Sylfaen"/>
          <w:b/>
          <w:sz w:val="20"/>
          <w:lang w:val="es-ES"/>
        </w:rPr>
      </w:pPr>
    </w:p>
    <w:p w14:paraId="07578E56" w14:textId="77777777" w:rsidR="000D7AAF" w:rsidRDefault="000D7AAF" w:rsidP="00EF3662">
      <w:pPr>
        <w:pStyle w:val="norm"/>
        <w:spacing w:line="240" w:lineRule="auto"/>
        <w:ind w:firstLine="284"/>
        <w:jc w:val="right"/>
        <w:rPr>
          <w:rFonts w:ascii="GHEA Grapalat" w:hAnsi="GHEA Grapalat" w:cs="Sylfaen"/>
          <w:b/>
          <w:sz w:val="20"/>
          <w:lang w:val="es-ES"/>
        </w:rPr>
      </w:pPr>
    </w:p>
    <w:p w14:paraId="44FC35DC" w14:textId="77777777" w:rsidR="000D7AAF" w:rsidRDefault="000D7AAF" w:rsidP="00EF3662">
      <w:pPr>
        <w:pStyle w:val="norm"/>
        <w:spacing w:line="240" w:lineRule="auto"/>
        <w:ind w:firstLine="284"/>
        <w:jc w:val="right"/>
        <w:rPr>
          <w:rFonts w:ascii="GHEA Grapalat" w:hAnsi="GHEA Grapalat" w:cs="Sylfaen"/>
          <w:b/>
          <w:sz w:val="20"/>
          <w:lang w:val="es-ES"/>
        </w:rPr>
      </w:pPr>
    </w:p>
    <w:p w14:paraId="1AAB10BE" w14:textId="77777777" w:rsidR="000D7AAF" w:rsidRDefault="000D7AAF" w:rsidP="00EF3662">
      <w:pPr>
        <w:pStyle w:val="norm"/>
        <w:spacing w:line="240" w:lineRule="auto"/>
        <w:ind w:firstLine="284"/>
        <w:jc w:val="right"/>
        <w:rPr>
          <w:rFonts w:ascii="GHEA Grapalat" w:hAnsi="GHEA Grapalat" w:cs="Sylfaen"/>
          <w:b/>
          <w:sz w:val="20"/>
          <w:lang w:val="es-ES"/>
        </w:rPr>
      </w:pPr>
    </w:p>
    <w:p w14:paraId="2FADF801" w14:textId="77777777" w:rsidR="000D7AAF" w:rsidRDefault="000D7AAF" w:rsidP="00EF3662">
      <w:pPr>
        <w:pStyle w:val="norm"/>
        <w:spacing w:line="240" w:lineRule="auto"/>
        <w:ind w:firstLine="284"/>
        <w:jc w:val="right"/>
        <w:rPr>
          <w:rFonts w:ascii="GHEA Grapalat" w:hAnsi="GHEA Grapalat" w:cs="Sylfaen"/>
          <w:b/>
          <w:sz w:val="20"/>
          <w:lang w:val="es-ES"/>
        </w:rPr>
      </w:pPr>
    </w:p>
    <w:p w14:paraId="401013EF" w14:textId="77777777" w:rsidR="000D7AAF" w:rsidRDefault="000D7AAF" w:rsidP="00EF3662">
      <w:pPr>
        <w:pStyle w:val="norm"/>
        <w:spacing w:line="240" w:lineRule="auto"/>
        <w:ind w:firstLine="284"/>
        <w:jc w:val="right"/>
        <w:rPr>
          <w:rFonts w:ascii="GHEA Grapalat" w:hAnsi="GHEA Grapalat" w:cs="Sylfaen"/>
          <w:b/>
          <w:sz w:val="20"/>
          <w:lang w:val="es-ES"/>
        </w:rPr>
      </w:pPr>
    </w:p>
    <w:p w14:paraId="43D97BEF" w14:textId="77777777" w:rsidR="000D7AAF" w:rsidRDefault="000D7AAF" w:rsidP="00EF3662">
      <w:pPr>
        <w:pStyle w:val="norm"/>
        <w:spacing w:line="240" w:lineRule="auto"/>
        <w:ind w:firstLine="284"/>
        <w:jc w:val="right"/>
        <w:rPr>
          <w:rFonts w:ascii="GHEA Grapalat" w:hAnsi="GHEA Grapalat" w:cs="Sylfaen"/>
          <w:b/>
          <w:sz w:val="20"/>
          <w:lang w:val="es-ES"/>
        </w:rPr>
      </w:pPr>
    </w:p>
    <w:p w14:paraId="09745DF0" w14:textId="77777777" w:rsidR="000D7AAF" w:rsidRDefault="000D7AAF" w:rsidP="00EF3662">
      <w:pPr>
        <w:pStyle w:val="norm"/>
        <w:spacing w:line="240" w:lineRule="auto"/>
        <w:ind w:firstLine="284"/>
        <w:jc w:val="right"/>
        <w:rPr>
          <w:rFonts w:ascii="GHEA Grapalat" w:hAnsi="GHEA Grapalat" w:cs="Sylfaen"/>
          <w:b/>
          <w:sz w:val="20"/>
          <w:lang w:val="es-ES"/>
        </w:rPr>
      </w:pPr>
    </w:p>
    <w:p w14:paraId="5044790F" w14:textId="77777777" w:rsidR="000D7AAF" w:rsidRDefault="000D7AAF" w:rsidP="00EF3662">
      <w:pPr>
        <w:pStyle w:val="norm"/>
        <w:spacing w:line="240" w:lineRule="auto"/>
        <w:ind w:firstLine="284"/>
        <w:jc w:val="right"/>
        <w:rPr>
          <w:rFonts w:ascii="GHEA Grapalat" w:hAnsi="GHEA Grapalat" w:cs="Sylfaen"/>
          <w:b/>
          <w:sz w:val="20"/>
          <w:lang w:val="es-ES"/>
        </w:rPr>
      </w:pPr>
    </w:p>
    <w:p w14:paraId="6DE5091E" w14:textId="77777777" w:rsidR="000D7AAF" w:rsidRDefault="000D7AAF" w:rsidP="00EF3662">
      <w:pPr>
        <w:pStyle w:val="norm"/>
        <w:spacing w:line="240" w:lineRule="auto"/>
        <w:ind w:firstLine="284"/>
        <w:jc w:val="right"/>
        <w:rPr>
          <w:rFonts w:ascii="GHEA Grapalat" w:hAnsi="GHEA Grapalat" w:cs="Sylfaen"/>
          <w:b/>
          <w:sz w:val="20"/>
          <w:lang w:val="es-ES"/>
        </w:rPr>
      </w:pPr>
    </w:p>
    <w:p w14:paraId="069BA77B" w14:textId="77777777" w:rsidR="000D7AAF" w:rsidRDefault="000D7AAF" w:rsidP="00EF3662">
      <w:pPr>
        <w:pStyle w:val="norm"/>
        <w:spacing w:line="240" w:lineRule="auto"/>
        <w:ind w:firstLine="284"/>
        <w:jc w:val="right"/>
        <w:rPr>
          <w:rFonts w:ascii="GHEA Grapalat" w:hAnsi="GHEA Grapalat" w:cs="Sylfaen"/>
          <w:b/>
          <w:sz w:val="20"/>
          <w:lang w:val="es-ES"/>
        </w:rPr>
      </w:pPr>
    </w:p>
    <w:p w14:paraId="1C74DC99" w14:textId="77777777" w:rsidR="000D7AAF" w:rsidRDefault="000D7AAF" w:rsidP="00EF3662">
      <w:pPr>
        <w:pStyle w:val="norm"/>
        <w:spacing w:line="240" w:lineRule="auto"/>
        <w:ind w:firstLine="284"/>
        <w:jc w:val="right"/>
        <w:rPr>
          <w:rFonts w:ascii="GHEA Grapalat" w:hAnsi="GHEA Grapalat" w:cs="Sylfaen"/>
          <w:b/>
          <w:sz w:val="20"/>
          <w:lang w:val="es-ES"/>
        </w:rPr>
      </w:pPr>
    </w:p>
    <w:p w14:paraId="4A3F94ED" w14:textId="77777777" w:rsidR="000D7AAF" w:rsidRDefault="000D7AAF" w:rsidP="00EF3662">
      <w:pPr>
        <w:pStyle w:val="norm"/>
        <w:spacing w:line="240" w:lineRule="auto"/>
        <w:ind w:firstLine="284"/>
        <w:jc w:val="right"/>
        <w:rPr>
          <w:rFonts w:ascii="GHEA Grapalat" w:hAnsi="GHEA Grapalat" w:cs="Sylfaen"/>
          <w:b/>
          <w:sz w:val="20"/>
          <w:lang w:val="es-ES"/>
        </w:rPr>
      </w:pPr>
    </w:p>
    <w:p w14:paraId="04411C8C" w14:textId="77777777" w:rsidR="000D7AAF" w:rsidRDefault="000D7AAF" w:rsidP="00EF3662">
      <w:pPr>
        <w:pStyle w:val="norm"/>
        <w:spacing w:line="240" w:lineRule="auto"/>
        <w:ind w:firstLine="284"/>
        <w:jc w:val="right"/>
        <w:rPr>
          <w:rFonts w:ascii="GHEA Grapalat" w:hAnsi="GHEA Grapalat" w:cs="Sylfaen"/>
          <w:b/>
          <w:sz w:val="20"/>
          <w:lang w:val="es-ES"/>
        </w:rPr>
      </w:pPr>
    </w:p>
    <w:p w14:paraId="50F0CF2C" w14:textId="77777777" w:rsidR="000D7AAF" w:rsidRDefault="000D7AAF" w:rsidP="00EF3662">
      <w:pPr>
        <w:pStyle w:val="norm"/>
        <w:spacing w:line="240" w:lineRule="auto"/>
        <w:ind w:firstLine="284"/>
        <w:jc w:val="right"/>
        <w:rPr>
          <w:rFonts w:ascii="GHEA Grapalat" w:hAnsi="GHEA Grapalat" w:cs="Sylfaen"/>
          <w:b/>
          <w:sz w:val="20"/>
          <w:lang w:val="es-ES"/>
        </w:rPr>
      </w:pPr>
    </w:p>
    <w:p w14:paraId="41489A2F" w14:textId="77777777" w:rsidR="000D7AAF" w:rsidRDefault="000D7AAF" w:rsidP="00EF3662">
      <w:pPr>
        <w:pStyle w:val="norm"/>
        <w:spacing w:line="240" w:lineRule="auto"/>
        <w:ind w:firstLine="284"/>
        <w:jc w:val="right"/>
        <w:rPr>
          <w:rFonts w:ascii="GHEA Grapalat" w:hAnsi="GHEA Grapalat" w:cs="Sylfaen"/>
          <w:b/>
          <w:sz w:val="20"/>
          <w:lang w:val="es-ES"/>
        </w:rPr>
      </w:pPr>
    </w:p>
    <w:p w14:paraId="194FD6B1" w14:textId="77777777" w:rsidR="000D7AAF" w:rsidRDefault="000D7AAF" w:rsidP="00EF3662">
      <w:pPr>
        <w:pStyle w:val="norm"/>
        <w:spacing w:line="240" w:lineRule="auto"/>
        <w:ind w:firstLine="284"/>
        <w:jc w:val="right"/>
        <w:rPr>
          <w:rFonts w:ascii="GHEA Grapalat" w:hAnsi="GHEA Grapalat" w:cs="Sylfaen"/>
          <w:b/>
          <w:sz w:val="20"/>
          <w:lang w:val="es-ES"/>
        </w:rPr>
      </w:pPr>
    </w:p>
    <w:p w14:paraId="26EC0112" w14:textId="77777777" w:rsidR="000D7AAF" w:rsidRDefault="000D7AAF" w:rsidP="00EF3662">
      <w:pPr>
        <w:pStyle w:val="norm"/>
        <w:spacing w:line="240" w:lineRule="auto"/>
        <w:ind w:firstLine="284"/>
        <w:jc w:val="right"/>
        <w:rPr>
          <w:rFonts w:ascii="GHEA Grapalat" w:hAnsi="GHEA Grapalat" w:cs="Sylfaen"/>
          <w:b/>
          <w:sz w:val="20"/>
          <w:lang w:val="es-ES"/>
        </w:rPr>
      </w:pPr>
    </w:p>
    <w:p w14:paraId="46F1CEEE" w14:textId="77777777" w:rsidR="000D7AAF" w:rsidRDefault="000D7AAF" w:rsidP="00EF3662">
      <w:pPr>
        <w:pStyle w:val="norm"/>
        <w:spacing w:line="240" w:lineRule="auto"/>
        <w:ind w:firstLine="284"/>
        <w:jc w:val="right"/>
        <w:rPr>
          <w:rFonts w:ascii="GHEA Grapalat" w:hAnsi="GHEA Grapalat" w:cs="Sylfaen"/>
          <w:b/>
          <w:sz w:val="20"/>
          <w:lang w:val="es-ES"/>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23BA768F" w14:textId="091198B4" w:rsidR="00B2572B" w:rsidRPr="00E6597C" w:rsidRDefault="007770CA" w:rsidP="00EF3662">
      <w:pPr>
        <w:pStyle w:val="BodyTextIndent3"/>
        <w:spacing w:line="240" w:lineRule="auto"/>
        <w:jc w:val="right"/>
        <w:rPr>
          <w:rFonts w:ascii="GHEA Grapalat" w:hAnsi="GHEA Grapalat" w:cs="Arial"/>
          <w:b/>
          <w:lang w:val="es-ES"/>
        </w:rPr>
      </w:pPr>
      <w:r>
        <w:rPr>
          <w:rFonts w:ascii="GHEA Grapalat" w:hAnsi="GHEA Grapalat"/>
          <w:b/>
          <w:szCs w:val="24"/>
          <w:lang w:val="hy-AM"/>
        </w:rPr>
        <w:t>«</w:t>
      </w:r>
      <w:r w:rsidR="00F97F13" w:rsidRPr="00F97F13">
        <w:rPr>
          <w:rFonts w:ascii="GHEA Grapalat" w:hAnsi="GHEA Grapalat"/>
          <w:b/>
          <w:szCs w:val="24"/>
          <w:lang w:val="af-ZA"/>
        </w:rPr>
        <w:t>ՄՍԿ-ԳՀԱՇՁԲ-24/06</w:t>
      </w:r>
      <w:r>
        <w:rPr>
          <w:rFonts w:ascii="GHEA Grapalat" w:hAnsi="GHEA Grapalat"/>
          <w:b/>
          <w:szCs w:val="24"/>
          <w:lang w:val="hy-AM"/>
        </w:rPr>
        <w:t>»</w:t>
      </w:r>
      <w:r w:rsidR="00B2572B" w:rsidRPr="00E6597C">
        <w:rPr>
          <w:rFonts w:ascii="GHEA Grapalat" w:hAnsi="GHEA Grapalat"/>
          <w:b/>
          <w:lang w:val="es-ES"/>
        </w:rPr>
        <w:t xml:space="preserve"> </w:t>
      </w:r>
      <w:r w:rsidR="00B2572B" w:rsidRPr="00E6597C">
        <w:rPr>
          <w:rFonts w:ascii="GHEA Grapalat" w:hAnsi="GHEA Grapalat" w:cs="Sylfaen"/>
          <w:b/>
          <w:lang w:val="es-ES"/>
        </w:rPr>
        <w:t>ծածկագրով</w:t>
      </w:r>
    </w:p>
    <w:p w14:paraId="436306C5" w14:textId="13B7F2B3" w:rsidR="00B2572B" w:rsidRPr="00E6597C" w:rsidRDefault="000D7AAF"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36A99A6F"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p>
    <w:p w14:paraId="64B71499" w14:textId="36295392" w:rsidR="00B2572B" w:rsidRPr="00E6597C" w:rsidRDefault="000D7AAF"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00B2572B" w:rsidRPr="00E6597C">
        <w:rPr>
          <w:rFonts w:ascii="GHEA Grapalat" w:hAnsi="GHEA Grapalat" w:cs="Sylfaen"/>
          <w:color w:val="auto"/>
          <w:sz w:val="24"/>
          <w:szCs w:val="24"/>
          <w:lang w:val="es-ES"/>
        </w:rPr>
        <w:t xml:space="preserve">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A739A" w:rsidRDefault="00B2572B" w:rsidP="00EF3662">
      <w:pPr>
        <w:jc w:val="both"/>
        <w:rPr>
          <w:rFonts w:ascii="GHEA Grapalat" w:hAnsi="GHEA Grapalat" w:cs="Arial"/>
          <w:sz w:val="22"/>
          <w:szCs w:val="22"/>
          <w:lang w:val="es-ES"/>
        </w:rPr>
      </w:pPr>
      <w:r w:rsidRPr="00EA739A">
        <w:rPr>
          <w:rFonts w:ascii="GHEA Grapalat" w:hAnsi="GHEA Grapalat"/>
          <w:sz w:val="22"/>
          <w:szCs w:val="22"/>
          <w:u w:val="single"/>
          <w:lang w:val="es-ES"/>
        </w:rPr>
        <w:t xml:space="preserve">                                                             </w:t>
      </w:r>
      <w:r w:rsidRPr="00EA739A">
        <w:rPr>
          <w:rFonts w:ascii="GHEA Grapalat" w:hAnsi="GHEA Grapalat"/>
          <w:sz w:val="22"/>
          <w:szCs w:val="22"/>
          <w:u w:val="single"/>
          <w:lang w:val="es-ES"/>
        </w:rPr>
        <w:tab/>
      </w:r>
      <w:r w:rsidRPr="00EA739A">
        <w:rPr>
          <w:rFonts w:ascii="GHEA Grapalat" w:hAnsi="GHEA Grapalat"/>
          <w:sz w:val="22"/>
          <w:szCs w:val="22"/>
          <w:u w:val="single"/>
          <w:lang w:val="es-ES"/>
        </w:rPr>
        <w:tab/>
        <w:t xml:space="preserve">       </w:t>
      </w:r>
      <w:r w:rsidRPr="00EA739A">
        <w:rPr>
          <w:rFonts w:ascii="GHEA Grapalat" w:hAnsi="GHEA Grapalat"/>
          <w:sz w:val="22"/>
          <w:szCs w:val="22"/>
          <w:lang w:val="es-ES"/>
        </w:rPr>
        <w:t xml:space="preserve"> </w:t>
      </w:r>
      <w:proofErr w:type="gramStart"/>
      <w:r w:rsidRPr="00EA739A">
        <w:rPr>
          <w:rFonts w:ascii="GHEA Grapalat" w:hAnsi="GHEA Grapalat" w:cs="Sylfaen"/>
          <w:sz w:val="22"/>
          <w:szCs w:val="22"/>
          <w:lang w:val="es-ES"/>
        </w:rPr>
        <w:t>հայտնում</w:t>
      </w:r>
      <w:proofErr w:type="gramEnd"/>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է</w:t>
      </w:r>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որ</w:t>
      </w:r>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ցանկություն</w:t>
      </w:r>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ունի</w:t>
      </w:r>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մասնակցել</w:t>
      </w:r>
    </w:p>
    <w:p w14:paraId="5D991907" w14:textId="77777777" w:rsidR="00B2572B" w:rsidRPr="00EA739A" w:rsidRDefault="00B2572B" w:rsidP="00EF3662">
      <w:pPr>
        <w:jc w:val="both"/>
        <w:rPr>
          <w:rFonts w:ascii="GHEA Grapalat" w:hAnsi="GHEA Grapalat"/>
          <w:sz w:val="22"/>
          <w:szCs w:val="22"/>
          <w:vertAlign w:val="superscript"/>
          <w:lang w:val="es-ES"/>
        </w:rPr>
      </w:pPr>
      <w:r w:rsidRPr="00EA739A">
        <w:rPr>
          <w:rFonts w:ascii="GHEA Grapalat" w:hAnsi="GHEA Grapalat"/>
          <w:sz w:val="22"/>
          <w:szCs w:val="22"/>
          <w:vertAlign w:val="superscript"/>
          <w:lang w:val="es-ES"/>
        </w:rPr>
        <w:t xml:space="preserve">               </w:t>
      </w:r>
      <w:r w:rsidRPr="00EA739A">
        <w:rPr>
          <w:rFonts w:ascii="GHEA Grapalat" w:hAnsi="GHEA Grapalat"/>
          <w:sz w:val="22"/>
          <w:szCs w:val="22"/>
          <w:lang w:val="es-ES"/>
        </w:rPr>
        <w:t xml:space="preserve">            </w:t>
      </w:r>
      <w:proofErr w:type="gramStart"/>
      <w:r w:rsidRPr="00EA739A">
        <w:rPr>
          <w:rFonts w:ascii="GHEA Grapalat" w:hAnsi="GHEA Grapalat" w:cs="Sylfaen"/>
          <w:sz w:val="22"/>
          <w:szCs w:val="22"/>
          <w:vertAlign w:val="superscript"/>
          <w:lang w:val="es-ES"/>
        </w:rPr>
        <w:t>մասնակցի</w:t>
      </w:r>
      <w:proofErr w:type="gramEnd"/>
      <w:r w:rsidRPr="00EA739A">
        <w:rPr>
          <w:rFonts w:ascii="GHEA Grapalat" w:hAnsi="GHEA Grapalat" w:cs="Arial"/>
          <w:sz w:val="22"/>
          <w:szCs w:val="22"/>
          <w:vertAlign w:val="superscript"/>
          <w:lang w:val="es-ES"/>
        </w:rPr>
        <w:t xml:space="preserve"> </w:t>
      </w:r>
      <w:r w:rsidRPr="00EA739A">
        <w:rPr>
          <w:rFonts w:ascii="GHEA Grapalat" w:hAnsi="GHEA Grapalat" w:cs="Sylfaen"/>
          <w:sz w:val="22"/>
          <w:szCs w:val="22"/>
          <w:vertAlign w:val="superscript"/>
          <w:lang w:val="es-ES"/>
        </w:rPr>
        <w:t>անվանումը</w:t>
      </w:r>
      <w:r w:rsidRPr="00EA739A">
        <w:rPr>
          <w:rFonts w:ascii="GHEA Grapalat" w:hAnsi="GHEA Grapalat" w:cs="Arial"/>
          <w:sz w:val="22"/>
          <w:szCs w:val="22"/>
          <w:vertAlign w:val="superscript"/>
          <w:lang w:val="es-ES"/>
        </w:rPr>
        <w:t xml:space="preserve"> </w:t>
      </w:r>
    </w:p>
    <w:p w14:paraId="55F77561" w14:textId="31383A3D" w:rsidR="00B2572B" w:rsidRPr="00EA739A" w:rsidRDefault="000D7AAF" w:rsidP="00EF3662">
      <w:pPr>
        <w:jc w:val="both"/>
        <w:rPr>
          <w:rFonts w:ascii="GHEA Grapalat" w:hAnsi="GHEA Grapalat"/>
          <w:sz w:val="22"/>
          <w:szCs w:val="22"/>
          <w:u w:val="single"/>
          <w:lang w:val="es-ES"/>
        </w:rPr>
      </w:pPr>
      <w:r w:rsidRPr="00EA739A">
        <w:rPr>
          <w:rFonts w:ascii="GHEA Grapalat" w:hAnsi="GHEA Grapalat"/>
          <w:b/>
          <w:sz w:val="22"/>
          <w:szCs w:val="22"/>
          <w:lang w:val="es-ES"/>
        </w:rPr>
        <w:t>&lt;&lt;</w:t>
      </w:r>
      <w:r w:rsidRPr="00EA739A">
        <w:rPr>
          <w:rFonts w:ascii="GHEA Grapalat" w:hAnsi="GHEA Grapalat"/>
          <w:b/>
          <w:sz w:val="22"/>
          <w:szCs w:val="22"/>
        </w:rPr>
        <w:t>Հրազդանի</w:t>
      </w:r>
      <w:r w:rsidRPr="00EA739A">
        <w:rPr>
          <w:rFonts w:ascii="GHEA Grapalat" w:hAnsi="GHEA Grapalat"/>
          <w:b/>
          <w:sz w:val="22"/>
          <w:szCs w:val="22"/>
          <w:lang w:val="es-ES"/>
        </w:rPr>
        <w:t xml:space="preserve"> </w:t>
      </w:r>
      <w:r w:rsidRPr="00EA739A">
        <w:rPr>
          <w:rFonts w:ascii="GHEA Grapalat" w:hAnsi="GHEA Grapalat"/>
          <w:b/>
          <w:sz w:val="22"/>
          <w:szCs w:val="22"/>
        </w:rPr>
        <w:t>Երվանդ</w:t>
      </w:r>
      <w:r w:rsidRPr="00EA739A">
        <w:rPr>
          <w:rFonts w:ascii="GHEA Grapalat" w:hAnsi="GHEA Grapalat"/>
          <w:b/>
          <w:sz w:val="22"/>
          <w:szCs w:val="22"/>
          <w:lang w:val="es-ES"/>
        </w:rPr>
        <w:t xml:space="preserve"> </w:t>
      </w:r>
      <w:r w:rsidRPr="00EA739A">
        <w:rPr>
          <w:rFonts w:ascii="GHEA Grapalat" w:hAnsi="GHEA Grapalat"/>
          <w:b/>
          <w:sz w:val="22"/>
          <w:szCs w:val="22"/>
        </w:rPr>
        <w:t>Քոչարի</w:t>
      </w:r>
      <w:r w:rsidRPr="00EA739A">
        <w:rPr>
          <w:rFonts w:ascii="GHEA Grapalat" w:hAnsi="GHEA Grapalat"/>
          <w:b/>
          <w:sz w:val="22"/>
          <w:szCs w:val="22"/>
          <w:lang w:val="es-ES"/>
        </w:rPr>
        <w:t xml:space="preserve"> </w:t>
      </w:r>
      <w:r w:rsidRPr="00EA739A">
        <w:rPr>
          <w:rFonts w:ascii="GHEA Grapalat" w:hAnsi="GHEA Grapalat"/>
          <w:b/>
          <w:sz w:val="22"/>
          <w:szCs w:val="22"/>
        </w:rPr>
        <w:t>անվան</w:t>
      </w:r>
      <w:r w:rsidRPr="00EA739A">
        <w:rPr>
          <w:rFonts w:ascii="GHEA Grapalat" w:hAnsi="GHEA Grapalat"/>
          <w:b/>
          <w:sz w:val="22"/>
          <w:szCs w:val="22"/>
          <w:lang w:val="es-ES"/>
        </w:rPr>
        <w:t xml:space="preserve"> </w:t>
      </w:r>
      <w:r w:rsidRPr="00EA739A">
        <w:rPr>
          <w:rFonts w:ascii="GHEA Grapalat" w:hAnsi="GHEA Grapalat"/>
          <w:b/>
          <w:sz w:val="22"/>
          <w:szCs w:val="22"/>
        </w:rPr>
        <w:t>մանկական</w:t>
      </w:r>
      <w:r w:rsidRPr="00EA739A">
        <w:rPr>
          <w:rFonts w:ascii="GHEA Grapalat" w:hAnsi="GHEA Grapalat"/>
          <w:b/>
          <w:sz w:val="22"/>
          <w:szCs w:val="22"/>
          <w:lang w:val="es-ES"/>
        </w:rPr>
        <w:t xml:space="preserve"> </w:t>
      </w:r>
      <w:r w:rsidRPr="00EA739A">
        <w:rPr>
          <w:rFonts w:ascii="GHEA Grapalat" w:hAnsi="GHEA Grapalat"/>
          <w:b/>
          <w:sz w:val="22"/>
          <w:szCs w:val="22"/>
        </w:rPr>
        <w:t>արվեստի</w:t>
      </w:r>
      <w:r w:rsidRPr="00EA739A">
        <w:rPr>
          <w:rFonts w:ascii="GHEA Grapalat" w:hAnsi="GHEA Grapalat"/>
          <w:b/>
          <w:sz w:val="22"/>
          <w:szCs w:val="22"/>
          <w:lang w:val="es-ES"/>
        </w:rPr>
        <w:t xml:space="preserve"> </w:t>
      </w:r>
      <w:r w:rsidRPr="00EA739A">
        <w:rPr>
          <w:rFonts w:ascii="GHEA Grapalat" w:hAnsi="GHEA Grapalat"/>
          <w:b/>
          <w:sz w:val="22"/>
          <w:szCs w:val="22"/>
        </w:rPr>
        <w:t>դպրոց</w:t>
      </w:r>
      <w:r w:rsidRPr="00EA739A">
        <w:rPr>
          <w:rFonts w:ascii="GHEA Grapalat" w:hAnsi="GHEA Grapalat"/>
          <w:b/>
          <w:sz w:val="22"/>
          <w:szCs w:val="22"/>
          <w:lang w:val="es-ES"/>
        </w:rPr>
        <w:t xml:space="preserve">&gt;&gt; </w:t>
      </w:r>
      <w:r w:rsidRPr="00EA739A">
        <w:rPr>
          <w:rFonts w:ascii="GHEA Grapalat" w:hAnsi="GHEA Grapalat"/>
          <w:b/>
          <w:sz w:val="22"/>
          <w:szCs w:val="22"/>
        </w:rPr>
        <w:t>ՀՈԱԿ</w:t>
      </w:r>
      <w:r w:rsidR="00B2572B" w:rsidRPr="00EA739A">
        <w:rPr>
          <w:rFonts w:ascii="GHEA Grapalat" w:hAnsi="GHEA Grapalat"/>
          <w:sz w:val="22"/>
          <w:szCs w:val="22"/>
          <w:lang w:val="es-ES"/>
        </w:rPr>
        <w:t>-</w:t>
      </w:r>
      <w:r w:rsidR="00B2572B" w:rsidRPr="00EA739A">
        <w:rPr>
          <w:rFonts w:ascii="GHEA Grapalat" w:hAnsi="GHEA Grapalat" w:cs="Sylfaen"/>
          <w:sz w:val="22"/>
          <w:szCs w:val="22"/>
          <w:lang w:val="es-ES"/>
        </w:rPr>
        <w:t>ի կողմից</w:t>
      </w:r>
      <w:r w:rsidR="00343C70">
        <w:rPr>
          <w:rFonts w:ascii="GHEA Grapalat" w:hAnsi="GHEA Grapalat" w:cs="Sylfaen"/>
          <w:sz w:val="22"/>
          <w:szCs w:val="22"/>
          <w:lang w:val="hy-AM"/>
        </w:rPr>
        <w:t xml:space="preserve"> </w:t>
      </w:r>
      <w:r w:rsidR="007770CA" w:rsidRPr="002C0B91">
        <w:rPr>
          <w:rFonts w:ascii="GHEA Grapalat" w:hAnsi="GHEA Grapalat"/>
          <w:sz w:val="22"/>
          <w:szCs w:val="22"/>
          <w:lang w:val="hy-AM"/>
        </w:rPr>
        <w:t>«</w:t>
      </w:r>
      <w:r w:rsidR="00F97F13" w:rsidRPr="002C0B91">
        <w:rPr>
          <w:rFonts w:ascii="GHEA Grapalat" w:hAnsi="GHEA Grapalat"/>
          <w:b/>
          <w:sz w:val="22"/>
          <w:szCs w:val="22"/>
          <w:lang w:val="af-ZA"/>
        </w:rPr>
        <w:t>ՄՍԿ-ԳՀԱՇՁԲ-24/06</w:t>
      </w:r>
      <w:r w:rsidR="007770CA" w:rsidRPr="002C0B91">
        <w:rPr>
          <w:rFonts w:ascii="GHEA Grapalat" w:hAnsi="GHEA Grapalat"/>
          <w:b/>
          <w:sz w:val="22"/>
          <w:szCs w:val="22"/>
          <w:lang w:val="hy-AM"/>
        </w:rPr>
        <w:t>»</w:t>
      </w:r>
      <w:r w:rsidRPr="00EA739A">
        <w:rPr>
          <w:rFonts w:ascii="GHEA Grapalat" w:hAnsi="GHEA Grapalat"/>
          <w:b/>
          <w:sz w:val="22"/>
          <w:szCs w:val="22"/>
          <w:lang w:val="es-ES"/>
        </w:rPr>
        <w:t xml:space="preserve"> </w:t>
      </w:r>
      <w:r w:rsidR="00B2572B" w:rsidRPr="00EA739A">
        <w:rPr>
          <w:rFonts w:ascii="GHEA Grapalat" w:hAnsi="GHEA Grapalat" w:cs="Sylfaen"/>
          <w:sz w:val="22"/>
          <w:szCs w:val="22"/>
          <w:lang w:val="es-ES"/>
        </w:rPr>
        <w:t>ծածկագրով հայտարարված</w:t>
      </w:r>
      <w:r w:rsidRPr="00EA739A">
        <w:rPr>
          <w:rFonts w:ascii="GHEA Grapalat" w:hAnsi="GHEA Grapalat"/>
          <w:sz w:val="22"/>
          <w:szCs w:val="22"/>
          <w:lang w:val="es-ES"/>
        </w:rPr>
        <w:t xml:space="preserve"> </w:t>
      </w:r>
      <w:r w:rsidRPr="00EA739A">
        <w:rPr>
          <w:rFonts w:ascii="GHEA Grapalat" w:hAnsi="GHEA Grapalat" w:cs="Sylfaen"/>
          <w:sz w:val="22"/>
          <w:szCs w:val="22"/>
          <w:lang w:val="es-ES"/>
        </w:rPr>
        <w:t xml:space="preserve">գնանշման հարցման </w:t>
      </w:r>
      <w:r w:rsidR="00B2572B" w:rsidRPr="00EA739A">
        <w:rPr>
          <w:rFonts w:ascii="GHEA Grapalat" w:hAnsi="GHEA Grapalat" w:cs="Arial"/>
          <w:sz w:val="22"/>
          <w:szCs w:val="22"/>
          <w:lang w:val="es-ES"/>
        </w:rPr>
        <w:t xml:space="preserve"> </w:t>
      </w:r>
      <w:r w:rsidR="00B2572B" w:rsidRPr="00EA739A">
        <w:rPr>
          <w:rFonts w:ascii="GHEA Grapalat" w:hAnsi="GHEA Grapalat"/>
          <w:sz w:val="22"/>
          <w:szCs w:val="22"/>
          <w:u w:val="single"/>
          <w:lang w:val="es-ES"/>
        </w:rPr>
        <w:tab/>
        <w:t xml:space="preserve">    </w:t>
      </w:r>
      <w:r w:rsidR="00B2572B" w:rsidRPr="00EA739A">
        <w:rPr>
          <w:rFonts w:ascii="GHEA Grapalat" w:hAnsi="GHEA Grapalat"/>
          <w:sz w:val="22"/>
          <w:szCs w:val="22"/>
          <w:u w:val="single"/>
          <w:lang w:val="es-ES"/>
        </w:rPr>
        <w:tab/>
      </w:r>
      <w:r w:rsidR="00B2572B" w:rsidRPr="00EA739A">
        <w:rPr>
          <w:rFonts w:ascii="GHEA Grapalat" w:hAnsi="GHEA Grapalat"/>
          <w:sz w:val="22"/>
          <w:szCs w:val="22"/>
          <w:u w:val="single"/>
          <w:lang w:val="es-ES"/>
        </w:rPr>
        <w:tab/>
      </w:r>
      <w:r w:rsidR="00B2572B" w:rsidRPr="00EA739A">
        <w:rPr>
          <w:rFonts w:ascii="GHEA Grapalat" w:hAnsi="GHEA Grapalat"/>
          <w:sz w:val="22"/>
          <w:szCs w:val="22"/>
          <w:u w:val="single"/>
          <w:lang w:val="es-ES"/>
        </w:rPr>
        <w:tab/>
      </w:r>
      <w:r w:rsidR="00B2572B" w:rsidRPr="00EA739A">
        <w:rPr>
          <w:rFonts w:ascii="GHEA Grapalat" w:hAnsi="GHEA Grapalat"/>
          <w:sz w:val="22"/>
          <w:szCs w:val="22"/>
          <w:u w:val="single"/>
          <w:lang w:val="es-ES"/>
        </w:rPr>
        <w:tab/>
      </w:r>
      <w:r w:rsidR="00B2572B" w:rsidRPr="00EA739A">
        <w:rPr>
          <w:rFonts w:ascii="GHEA Grapalat" w:hAnsi="GHEA Grapalat"/>
          <w:sz w:val="22"/>
          <w:szCs w:val="22"/>
          <w:u w:val="single"/>
          <w:lang w:val="es-ES"/>
        </w:rPr>
        <w:tab/>
        <w:t xml:space="preserve">     </w:t>
      </w:r>
      <w:r w:rsidR="00B2572B" w:rsidRPr="00EA739A">
        <w:rPr>
          <w:rFonts w:ascii="GHEA Grapalat" w:hAnsi="GHEA Grapalat" w:cs="Sylfaen"/>
          <w:sz w:val="22"/>
          <w:szCs w:val="22"/>
          <w:lang w:val="es-ES"/>
        </w:rPr>
        <w:t xml:space="preserve"> չափաբաժնին</w:t>
      </w:r>
      <w:r w:rsidR="00B2572B" w:rsidRPr="00EA739A">
        <w:rPr>
          <w:rFonts w:ascii="GHEA Grapalat" w:hAnsi="GHEA Grapalat" w:cs="Arial"/>
          <w:sz w:val="22"/>
          <w:szCs w:val="22"/>
          <w:lang w:val="es-ES"/>
        </w:rPr>
        <w:t xml:space="preserve">  (</w:t>
      </w:r>
      <w:r w:rsidR="00B2572B" w:rsidRPr="00EA739A">
        <w:rPr>
          <w:rFonts w:ascii="GHEA Grapalat" w:hAnsi="GHEA Grapalat" w:cs="Sylfaen"/>
          <w:sz w:val="22"/>
          <w:szCs w:val="22"/>
          <w:lang w:val="es-ES"/>
        </w:rPr>
        <w:t>չափաբաժիններին</w:t>
      </w:r>
      <w:r w:rsidR="00B2572B" w:rsidRPr="00EA739A">
        <w:rPr>
          <w:rFonts w:ascii="GHEA Grapalat" w:hAnsi="GHEA Grapalat" w:cs="Arial"/>
          <w:sz w:val="22"/>
          <w:szCs w:val="22"/>
          <w:lang w:val="es-ES"/>
        </w:rPr>
        <w:t xml:space="preserve">) </w:t>
      </w:r>
      <w:r w:rsidR="00B2572B" w:rsidRPr="00EA739A">
        <w:rPr>
          <w:rFonts w:ascii="GHEA Grapalat" w:hAnsi="GHEA Grapalat" w:cs="Sylfaen"/>
          <w:sz w:val="22"/>
          <w:szCs w:val="22"/>
          <w:lang w:val="es-ES"/>
        </w:rPr>
        <w:t>և</w:t>
      </w:r>
      <w:r w:rsidR="00B2572B" w:rsidRPr="00EA739A">
        <w:rPr>
          <w:rFonts w:ascii="GHEA Grapalat" w:hAnsi="GHEA Grapalat" w:cs="Arial"/>
          <w:sz w:val="22"/>
          <w:szCs w:val="22"/>
          <w:lang w:val="es-ES"/>
        </w:rPr>
        <w:t xml:space="preserve"> </w:t>
      </w:r>
      <w:r w:rsidR="00B2572B" w:rsidRPr="00EA739A">
        <w:rPr>
          <w:rFonts w:ascii="GHEA Grapalat" w:hAnsi="GHEA Grapalat" w:cs="Sylfaen"/>
          <w:sz w:val="22"/>
          <w:szCs w:val="22"/>
          <w:lang w:val="es-ES"/>
        </w:rPr>
        <w:t xml:space="preserve">հրավերի </w:t>
      </w:r>
    </w:p>
    <w:p w14:paraId="115EE85A" w14:textId="77777777" w:rsidR="00B2572B" w:rsidRPr="00EA739A" w:rsidRDefault="00B2572B" w:rsidP="00EF3662">
      <w:pPr>
        <w:jc w:val="both"/>
        <w:rPr>
          <w:rFonts w:ascii="GHEA Grapalat" w:hAnsi="GHEA Grapalat"/>
          <w:sz w:val="22"/>
          <w:szCs w:val="22"/>
          <w:vertAlign w:val="superscript"/>
          <w:lang w:val="es-ES"/>
        </w:rPr>
      </w:pPr>
      <w:r w:rsidRPr="00EA739A">
        <w:rPr>
          <w:rFonts w:ascii="GHEA Grapalat" w:hAnsi="GHEA Grapalat" w:cs="Sylfaen"/>
          <w:sz w:val="22"/>
          <w:szCs w:val="22"/>
          <w:vertAlign w:val="superscript"/>
          <w:lang w:val="es-ES"/>
        </w:rPr>
        <w:t xml:space="preserve">                                            </w:t>
      </w:r>
      <w:proofErr w:type="gramStart"/>
      <w:r w:rsidRPr="00EA739A">
        <w:rPr>
          <w:rFonts w:ascii="GHEA Grapalat" w:hAnsi="GHEA Grapalat" w:cs="Sylfaen"/>
          <w:sz w:val="22"/>
          <w:szCs w:val="22"/>
          <w:vertAlign w:val="superscript"/>
          <w:lang w:val="es-ES"/>
        </w:rPr>
        <w:t>չափաբաժնի</w:t>
      </w:r>
      <w:proofErr w:type="gramEnd"/>
      <w:r w:rsidRPr="00EA739A">
        <w:rPr>
          <w:rFonts w:ascii="GHEA Grapalat" w:hAnsi="GHEA Grapalat" w:cs="Arial"/>
          <w:sz w:val="22"/>
          <w:szCs w:val="22"/>
          <w:vertAlign w:val="superscript"/>
          <w:lang w:val="es-ES"/>
        </w:rPr>
        <w:t xml:space="preserve">  (</w:t>
      </w:r>
      <w:r w:rsidRPr="00EA739A">
        <w:rPr>
          <w:rFonts w:ascii="GHEA Grapalat" w:hAnsi="GHEA Grapalat" w:cs="Sylfaen"/>
          <w:sz w:val="22"/>
          <w:szCs w:val="22"/>
          <w:vertAlign w:val="superscript"/>
          <w:lang w:val="es-ES"/>
        </w:rPr>
        <w:t>չափաբաժինների</w:t>
      </w:r>
      <w:r w:rsidRPr="00EA739A">
        <w:rPr>
          <w:rFonts w:ascii="GHEA Grapalat" w:hAnsi="GHEA Grapalat" w:cs="Arial"/>
          <w:sz w:val="22"/>
          <w:szCs w:val="22"/>
          <w:vertAlign w:val="superscript"/>
          <w:lang w:val="es-ES"/>
        </w:rPr>
        <w:t xml:space="preserve">) </w:t>
      </w:r>
      <w:r w:rsidRPr="00EA739A">
        <w:rPr>
          <w:rFonts w:ascii="GHEA Grapalat" w:hAnsi="GHEA Grapalat" w:cs="Sylfaen"/>
          <w:sz w:val="22"/>
          <w:szCs w:val="22"/>
          <w:vertAlign w:val="superscript"/>
          <w:lang w:val="es-ES"/>
        </w:rPr>
        <w:t>համարը</w:t>
      </w:r>
    </w:p>
    <w:p w14:paraId="01047D92" w14:textId="77777777" w:rsidR="00B2572B" w:rsidRPr="00EA739A" w:rsidRDefault="00B2572B" w:rsidP="00EF3662">
      <w:pPr>
        <w:jc w:val="both"/>
        <w:rPr>
          <w:rFonts w:ascii="GHEA Grapalat" w:hAnsi="GHEA Grapalat"/>
          <w:sz w:val="22"/>
          <w:szCs w:val="22"/>
          <w:lang w:val="es-ES"/>
        </w:rPr>
      </w:pPr>
      <w:r w:rsidRPr="00EA739A">
        <w:rPr>
          <w:rFonts w:ascii="GHEA Grapalat" w:hAnsi="GHEA Grapalat"/>
          <w:sz w:val="22"/>
          <w:szCs w:val="22"/>
          <w:vertAlign w:val="superscript"/>
          <w:lang w:val="es-ES"/>
        </w:rPr>
        <w:t xml:space="preserve"> </w:t>
      </w:r>
      <w:proofErr w:type="gramStart"/>
      <w:r w:rsidRPr="00EA739A">
        <w:rPr>
          <w:rFonts w:ascii="GHEA Grapalat" w:hAnsi="GHEA Grapalat" w:cs="Sylfaen"/>
          <w:sz w:val="22"/>
          <w:szCs w:val="22"/>
          <w:lang w:val="es-ES"/>
        </w:rPr>
        <w:t>պահանջներին</w:t>
      </w:r>
      <w:proofErr w:type="gramEnd"/>
      <w:r w:rsidRPr="00EA739A">
        <w:rPr>
          <w:rFonts w:ascii="GHEA Grapalat" w:hAnsi="GHEA Grapalat" w:cs="Sylfaen"/>
          <w:sz w:val="22"/>
          <w:szCs w:val="22"/>
          <w:lang w:val="es-ES"/>
        </w:rPr>
        <w:t xml:space="preserve"> համապատասխան</w:t>
      </w:r>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ներկայացնում</w:t>
      </w:r>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է</w:t>
      </w:r>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gramStart"/>
      <w:r w:rsidRPr="00E6597C">
        <w:rPr>
          <w:rFonts w:ascii="GHEA Grapalat" w:hAnsi="GHEA Grapalat" w:cs="Sylfaen"/>
          <w:sz w:val="20"/>
          <w:szCs w:val="20"/>
          <w:lang w:val="es-ES"/>
        </w:rPr>
        <w:t>ռեզիդենտ</w:t>
      </w:r>
      <w:proofErr w:type="gram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երկրի</w:t>
      </w:r>
      <w:proofErr w:type="gramEnd"/>
      <w:r w:rsidRPr="00E6597C">
        <w:rPr>
          <w:rFonts w:ascii="GHEA Grapalat" w:hAnsi="GHEA Grapalat" w:cs="Arial"/>
          <w:vertAlign w:val="superscript"/>
          <w:lang w:val="es-ES"/>
        </w:rPr>
        <w:t xml:space="preserve">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հարկի</w:t>
      </w:r>
      <w:proofErr w:type="gramEnd"/>
      <w:r w:rsidRPr="00E6597C">
        <w:rPr>
          <w:rFonts w:ascii="GHEA Grapalat" w:hAnsi="GHEA Grapalat" w:cs="Arial"/>
          <w:vertAlign w:val="superscript"/>
          <w:lang w:val="es-ES"/>
        </w:rPr>
        <w:t xml:space="preserve">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gramStart"/>
      <w:r w:rsidR="00B2572B" w:rsidRPr="008747C6">
        <w:rPr>
          <w:rFonts w:ascii="GHEA Grapalat" w:hAnsi="GHEA Grapalat" w:cs="Arial"/>
          <w:vertAlign w:val="superscript"/>
          <w:lang w:val="es-ES"/>
        </w:rPr>
        <w:t>էլեկտրոնային</w:t>
      </w:r>
      <w:proofErr w:type="gramEnd"/>
      <w:r w:rsidR="00B2572B" w:rsidRPr="008747C6">
        <w:rPr>
          <w:rFonts w:ascii="GHEA Grapalat" w:hAnsi="GHEA Grapalat" w:cs="Arial"/>
          <w:vertAlign w:val="superscript"/>
          <w:lang w:val="es-ES"/>
        </w:rPr>
        <w:t xml:space="preserve">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0B087E30" w14:textId="77777777" w:rsidR="003800F8" w:rsidRPr="003800F8"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38E6E196" w14:textId="0EB33CB6" w:rsidR="003800F8" w:rsidRPr="008747C6" w:rsidRDefault="003800F8" w:rsidP="003800F8">
      <w:pPr>
        <w:jc w:val="both"/>
        <w:rPr>
          <w:rFonts w:ascii="GHEA Grapalat" w:hAnsi="GHEA Grapalat"/>
          <w:sz w:val="16"/>
          <w:szCs w:val="16"/>
          <w:lang w:val="hy-AM"/>
        </w:rPr>
      </w:pPr>
      <w:r>
        <w:rPr>
          <w:rFonts w:ascii="GHEA Grapalat" w:hAnsi="GHEA Grapalat" w:cs="Arial"/>
          <w:vertAlign w:val="superscript"/>
          <w:lang w:val="es-ES"/>
        </w:rPr>
        <w:t xml:space="preserve">                                                        </w:t>
      </w:r>
      <w:r w:rsidRPr="008747C6">
        <w:rPr>
          <w:rFonts w:ascii="GHEA Grapalat" w:hAnsi="GHEA Grapalat"/>
          <w:sz w:val="20"/>
          <w:szCs w:val="20"/>
          <w:lang w:val="hy-AM"/>
        </w:rPr>
        <w:t xml:space="preserve">   </w:t>
      </w:r>
      <w:r>
        <w:rPr>
          <w:rFonts w:ascii="GHEA Grapalat" w:hAnsi="GHEA Grapalat"/>
          <w:sz w:val="16"/>
          <w:szCs w:val="16"/>
          <w:lang w:val="hy-AM"/>
        </w:rPr>
        <w:t xml:space="preserve">      </w:t>
      </w:r>
      <w:r w:rsidRPr="008747C6">
        <w:rPr>
          <w:rFonts w:ascii="GHEA Grapalat" w:hAnsi="GHEA Grapalat"/>
          <w:sz w:val="16"/>
          <w:szCs w:val="16"/>
          <w:lang w:val="hy-AM"/>
        </w:rPr>
        <w:t xml:space="preserve">                       հեռախոսի համարը</w:t>
      </w:r>
    </w:p>
    <w:p w14:paraId="14688346" w14:textId="7157305A" w:rsidR="003800F8" w:rsidRPr="003800F8" w:rsidRDefault="003800F8" w:rsidP="003800F8">
      <w:pPr>
        <w:ind w:left="720"/>
        <w:jc w:val="both"/>
        <w:rPr>
          <w:rFonts w:ascii="GHEA Grapalat" w:hAnsi="GHEA Grapalat" w:cs="Arial"/>
          <w:vertAlign w:val="superscript"/>
          <w:lang w:val="es-ES"/>
        </w:rPr>
      </w:pPr>
    </w:p>
    <w:p w14:paraId="095BA6FC" w14:textId="77777777" w:rsidR="003800F8" w:rsidRPr="003800F8" w:rsidRDefault="003800F8" w:rsidP="008747C6">
      <w:pPr>
        <w:numPr>
          <w:ilvl w:val="0"/>
          <w:numId w:val="18"/>
        </w:numPr>
        <w:jc w:val="both"/>
        <w:rPr>
          <w:rFonts w:ascii="GHEA Grapalat" w:hAnsi="GHEA Grapalat" w:cs="Arial"/>
          <w:vertAlign w:val="superscript"/>
          <w:lang w:val="es-ES"/>
        </w:rPr>
      </w:pPr>
      <w:r>
        <w:rPr>
          <w:rFonts w:ascii="GHEA Grapalat" w:hAnsi="GHEA Grapalat"/>
          <w:sz w:val="20"/>
          <w:szCs w:val="20"/>
          <w:lang w:val="es-ES"/>
        </w:rPr>
        <w:t>սպասարկող բանկն է`</w:t>
      </w:r>
      <w:r w:rsidR="003257F0" w:rsidRPr="008747C6">
        <w:rPr>
          <w:rFonts w:ascii="GHEA Grapalat" w:hAnsi="GHEA Grapalat"/>
          <w:sz w:val="20"/>
          <w:szCs w:val="20"/>
          <w:lang w:val="es-ES"/>
        </w:rPr>
        <w:t xml:space="preserve">  </w:t>
      </w:r>
      <w:r w:rsidRPr="008747C6">
        <w:rPr>
          <w:rFonts w:ascii="GHEA Grapalat" w:hAnsi="GHEA Grapalat"/>
          <w:sz w:val="20"/>
          <w:szCs w:val="20"/>
          <w:lang w:val="hy-AM"/>
        </w:rPr>
        <w:t>-------------------------------------------------</w:t>
      </w:r>
      <w:r w:rsidR="003257F0" w:rsidRPr="008747C6">
        <w:rPr>
          <w:rFonts w:ascii="GHEA Grapalat" w:hAnsi="GHEA Grapalat"/>
          <w:sz w:val="20"/>
          <w:szCs w:val="20"/>
          <w:lang w:val="es-ES"/>
        </w:rPr>
        <w:t xml:space="preserve">  </w:t>
      </w:r>
    </w:p>
    <w:p w14:paraId="010192F7" w14:textId="77777777" w:rsidR="003800F8" w:rsidRPr="003800F8" w:rsidRDefault="003800F8" w:rsidP="003800F8">
      <w:pPr>
        <w:ind w:left="720"/>
        <w:jc w:val="both"/>
        <w:rPr>
          <w:rFonts w:ascii="GHEA Grapalat" w:hAnsi="GHEA Grapalat" w:cs="Arial"/>
          <w:vertAlign w:val="superscript"/>
          <w:lang w:val="es-ES"/>
        </w:rPr>
      </w:pPr>
    </w:p>
    <w:p w14:paraId="36ED5593" w14:textId="74D3EB94" w:rsidR="003257F0" w:rsidRPr="008747C6" w:rsidRDefault="003800F8" w:rsidP="008747C6">
      <w:pPr>
        <w:numPr>
          <w:ilvl w:val="0"/>
          <w:numId w:val="18"/>
        </w:numPr>
        <w:jc w:val="both"/>
        <w:rPr>
          <w:rFonts w:ascii="GHEA Grapalat" w:hAnsi="GHEA Grapalat" w:cs="Arial"/>
          <w:vertAlign w:val="superscript"/>
          <w:lang w:val="es-ES"/>
        </w:rPr>
      </w:pPr>
      <w:r>
        <w:rPr>
          <w:rFonts w:ascii="GHEA Grapalat" w:hAnsi="GHEA Grapalat"/>
          <w:sz w:val="20"/>
          <w:szCs w:val="20"/>
          <w:lang w:val="es-ES"/>
        </w:rPr>
        <w:t>հաշվեհամարն է`</w:t>
      </w:r>
      <w:r w:rsidR="003257F0" w:rsidRPr="008747C6">
        <w:rPr>
          <w:rFonts w:ascii="GHEA Grapalat" w:hAnsi="GHEA Grapalat"/>
          <w:sz w:val="20"/>
          <w:szCs w:val="20"/>
          <w:lang w:val="es-ES"/>
        </w:rPr>
        <w:t xml:space="preserve">       </w:t>
      </w:r>
      <w:r w:rsidRPr="008747C6">
        <w:rPr>
          <w:rFonts w:ascii="GHEA Grapalat" w:hAnsi="GHEA Grapalat"/>
          <w:sz w:val="20"/>
          <w:szCs w:val="20"/>
          <w:lang w:val="hy-AM"/>
        </w:rPr>
        <w:t>-------------------------------------------------</w:t>
      </w:r>
      <w:r w:rsidRPr="008747C6">
        <w:rPr>
          <w:rFonts w:ascii="GHEA Grapalat" w:hAnsi="GHEA Grapalat"/>
          <w:sz w:val="20"/>
          <w:szCs w:val="20"/>
          <w:lang w:val="es-ES"/>
        </w:rPr>
        <w:t xml:space="preserve"> </w:t>
      </w:r>
      <w:r w:rsidR="003257F0" w:rsidRPr="008747C6">
        <w:rPr>
          <w:rFonts w:ascii="GHEA Grapalat" w:hAnsi="GHEA Grapalat"/>
          <w:sz w:val="20"/>
          <w:szCs w:val="20"/>
          <w:lang w:val="es-ES"/>
        </w:rPr>
        <w:t xml:space="preserve">                   </w:t>
      </w:r>
    </w:p>
    <w:p w14:paraId="49F8C144" w14:textId="5D2C58E8" w:rsidR="003257F0" w:rsidRPr="003800F8" w:rsidRDefault="003257F0" w:rsidP="003257F0">
      <w:pPr>
        <w:jc w:val="both"/>
        <w:rPr>
          <w:rFonts w:ascii="GHEA Grapalat" w:hAnsi="GHEA Grapalat"/>
          <w:sz w:val="16"/>
          <w:szCs w:val="16"/>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w:t>
      </w:r>
      <w:r w:rsidR="003800F8">
        <w:rPr>
          <w:rFonts w:ascii="GHEA Grapalat" w:hAnsi="GHEA Grapalat"/>
          <w:sz w:val="16"/>
          <w:szCs w:val="16"/>
          <w:lang w:val="hy-AM"/>
        </w:rPr>
        <w:t xml:space="preserve">                               </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0B1AB035"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gramStart"/>
      <w:r w:rsidRPr="00265A5A">
        <w:rPr>
          <w:rFonts w:ascii="GHEA Grapalat" w:hAnsi="GHEA Grapalat" w:cs="Arial"/>
          <w:sz w:val="20"/>
          <w:szCs w:val="20"/>
          <w:lang w:val="es-ES"/>
        </w:rPr>
        <w:t>բավարարում</w:t>
      </w:r>
      <w:proofErr w:type="gram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EA739A">
        <w:rPr>
          <w:rFonts w:ascii="GHEA Grapalat" w:hAnsi="GHEA Grapalat" w:cs="Arial"/>
          <w:sz w:val="20"/>
          <w:szCs w:val="20"/>
          <w:lang w:val="hy-AM"/>
        </w:rPr>
        <w:t>«</w:t>
      </w:r>
      <w:r w:rsidR="00F97F13" w:rsidRPr="00F97F13">
        <w:rPr>
          <w:rFonts w:ascii="GHEA Grapalat" w:hAnsi="GHEA Grapalat"/>
          <w:b/>
          <w:sz w:val="20"/>
          <w:lang w:val="af-ZA"/>
        </w:rPr>
        <w:t>ՄՍԿ-ԳՀԱՇՁԲ-24/06</w:t>
      </w:r>
      <w:r w:rsidR="00EA739A">
        <w:rPr>
          <w:rFonts w:ascii="GHEA Grapalat" w:hAnsi="GHEA Grapalat"/>
          <w:b/>
          <w:sz w:val="20"/>
          <w:lang w:val="hy-AM"/>
        </w:rPr>
        <w:t xml:space="preserve">» </w:t>
      </w:r>
      <w:r w:rsidRPr="00265A5A">
        <w:rPr>
          <w:rFonts w:ascii="GHEA Grapalat" w:hAnsi="GHEA Grapalat" w:cs="Arial"/>
          <w:sz w:val="20"/>
          <w:szCs w:val="20"/>
          <w:lang w:val="es-ES"/>
        </w:rPr>
        <w:t xml:space="preserve">ծածկագրով  </w:t>
      </w:r>
      <w:r w:rsidR="003800F8">
        <w:rPr>
          <w:rFonts w:ascii="GHEA Grapalat" w:hAnsi="GHEA Grapalat" w:cs="Arial"/>
          <w:sz w:val="20"/>
          <w:szCs w:val="20"/>
          <w:lang w:val="es-ES"/>
        </w:rPr>
        <w:t>գնանշման հարցման</w:t>
      </w:r>
      <w:r w:rsidRPr="00265A5A">
        <w:rPr>
          <w:rFonts w:ascii="GHEA Grapalat" w:hAnsi="GHEA Grapalat" w:cs="Arial"/>
          <w:sz w:val="20"/>
          <w:szCs w:val="20"/>
          <w:lang w:val="es-ES"/>
        </w:rPr>
        <w:t xml:space="preserve">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40A1FC0D"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w:t>
      </w:r>
      <w:r w:rsidR="00EA739A">
        <w:rPr>
          <w:rFonts w:ascii="GHEA Grapalat" w:hAnsi="GHEA Grapalat" w:cs="Arial"/>
          <w:sz w:val="20"/>
          <w:szCs w:val="20"/>
          <w:lang w:val="hy-AM"/>
        </w:rPr>
        <w:t xml:space="preserve"> «</w:t>
      </w:r>
      <w:r w:rsidR="00F97F13" w:rsidRPr="00F97F13">
        <w:rPr>
          <w:rFonts w:ascii="GHEA Grapalat" w:hAnsi="GHEA Grapalat"/>
          <w:b/>
          <w:sz w:val="20"/>
          <w:lang w:val="af-ZA"/>
        </w:rPr>
        <w:t>ՄՍԿ-ԳՀԱՇՁԲ-24/06</w:t>
      </w:r>
      <w:r w:rsidR="00EA739A">
        <w:rPr>
          <w:rFonts w:ascii="GHEA Grapalat" w:hAnsi="GHEA Grapalat"/>
          <w:b/>
          <w:sz w:val="20"/>
          <w:lang w:val="hy-AM"/>
        </w:rPr>
        <w:t>»</w:t>
      </w:r>
      <w:r w:rsidR="003800F8" w:rsidRPr="00A15B2B">
        <w:rPr>
          <w:rFonts w:ascii="GHEA Grapalat" w:hAnsi="GHEA Grapalat"/>
          <w:b/>
          <w:sz w:val="20"/>
          <w:lang w:val="es-ES"/>
        </w:rPr>
        <w:t xml:space="preserve"> </w:t>
      </w:r>
      <w:r w:rsidR="006C3873" w:rsidRPr="00265A5A">
        <w:rPr>
          <w:rFonts w:ascii="GHEA Grapalat" w:hAnsi="GHEA Grapalat" w:cs="Arial"/>
          <w:sz w:val="20"/>
          <w:szCs w:val="20"/>
          <w:lang w:val="es-ES"/>
        </w:rPr>
        <w:t xml:space="preserve">ծածկագրով </w:t>
      </w:r>
      <w:r w:rsidR="003800F8">
        <w:rPr>
          <w:rFonts w:ascii="GHEA Grapalat" w:hAnsi="GHEA Grapalat" w:cs="Arial"/>
          <w:sz w:val="20"/>
          <w:szCs w:val="20"/>
          <w:lang w:val="es-ES"/>
        </w:rPr>
        <w:t>գնանշման հարցմանը</w:t>
      </w:r>
      <w:r w:rsidR="006C3873" w:rsidRPr="00265A5A">
        <w:rPr>
          <w:rFonts w:ascii="GHEA Grapalat" w:hAnsi="GHEA Grapalat" w:cs="Arial"/>
          <w:sz w:val="20"/>
          <w:szCs w:val="20"/>
          <w:lang w:val="es-ES"/>
        </w:rPr>
        <w:t xml:space="preserve">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lastRenderedPageBreak/>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փոխկապակցված</w:t>
      </w:r>
      <w:proofErr w:type="gramEnd"/>
      <w:r w:rsidRPr="00E6597C">
        <w:rPr>
          <w:rFonts w:ascii="GHEA Grapalat" w:hAnsi="GHEA Grapalat" w:cs="Arial"/>
          <w:sz w:val="20"/>
          <w:szCs w:val="20"/>
          <w:lang w:val="es-ES"/>
        </w:rPr>
        <w:t xml:space="preserve">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կողմից</w:t>
      </w:r>
      <w:proofErr w:type="gramEnd"/>
      <w:r w:rsidRPr="00E6597C">
        <w:rPr>
          <w:rFonts w:ascii="GHEA Grapalat" w:hAnsi="GHEA Grapalat" w:cs="Arial"/>
          <w:sz w:val="20"/>
          <w:szCs w:val="20"/>
          <w:lang w:val="es-ES"/>
        </w:rPr>
        <w:t xml:space="preserve">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gramStart"/>
      <w:r w:rsidRPr="00E6597C">
        <w:rPr>
          <w:rFonts w:ascii="GHEA Grapalat" w:hAnsi="GHEA Grapalat" w:cs="Arial"/>
          <w:sz w:val="20"/>
          <w:szCs w:val="20"/>
          <w:lang w:val="es-ES"/>
        </w:rPr>
        <w:t>պատկանող</w:t>
      </w:r>
      <w:proofErr w:type="gramEnd"/>
      <w:r w:rsidRPr="00E6597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gramStart"/>
      <w:r w:rsidRPr="00A66FC2">
        <w:rPr>
          <w:rFonts w:ascii="GHEA Grapalat" w:hAnsi="GHEA Grapalat" w:cs="Arial"/>
          <w:sz w:val="20"/>
          <w:szCs w:val="20"/>
          <w:lang w:val="es-ES"/>
        </w:rPr>
        <w:t>տեղեկություններ</w:t>
      </w:r>
      <w:proofErr w:type="gramEnd"/>
      <w:r w:rsidRPr="00A66FC2">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7ABDACB9" w:rsidR="000B1088" w:rsidRPr="007B5542" w:rsidRDefault="00EC570B" w:rsidP="000B1088">
      <w:pPr>
        <w:pStyle w:val="BodyTextIndent3"/>
        <w:spacing w:line="240" w:lineRule="auto"/>
        <w:jc w:val="right"/>
        <w:rPr>
          <w:rFonts w:ascii="GHEA Grapalat" w:hAnsi="GHEA Grapalat" w:cs="Arial"/>
          <w:b/>
          <w:lang w:val="hy-AM"/>
        </w:rPr>
      </w:pPr>
      <w:r>
        <w:rPr>
          <w:rFonts w:ascii="GHEA Grapalat" w:hAnsi="GHEA Grapalat"/>
          <w:b/>
          <w:lang w:val="hy-AM"/>
        </w:rPr>
        <w:t>«</w:t>
      </w:r>
      <w:r w:rsidR="00F97F13" w:rsidRPr="00F97F13">
        <w:rPr>
          <w:rFonts w:ascii="GHEA Grapalat" w:hAnsi="GHEA Grapalat"/>
          <w:b/>
          <w:sz w:val="22"/>
          <w:szCs w:val="24"/>
          <w:lang w:val="af-ZA"/>
        </w:rPr>
        <w:t>ՄՍԿ-ԳՀԱՇՁԲ-24/06</w:t>
      </w:r>
      <w:r>
        <w:rPr>
          <w:rFonts w:ascii="Cambria Math" w:hAnsi="Cambria Math"/>
          <w:b/>
          <w:lang w:val="hy-AM"/>
        </w:rPr>
        <w:t>»</w:t>
      </w:r>
      <w:r w:rsidR="007770CA">
        <w:rPr>
          <w:rFonts w:ascii="Cambria Math" w:hAnsi="Cambria Math"/>
          <w:b/>
          <w:lang w:val="hy-AM"/>
        </w:rPr>
        <w:t xml:space="preserve"> </w:t>
      </w:r>
      <w:r w:rsidR="000B1088" w:rsidRPr="007B5542">
        <w:rPr>
          <w:rFonts w:ascii="GHEA Grapalat" w:hAnsi="GHEA Grapalat" w:cs="Sylfaen"/>
          <w:b/>
          <w:lang w:val="hy-AM"/>
        </w:rPr>
        <w:t>ծածկագրով</w:t>
      </w:r>
    </w:p>
    <w:p w14:paraId="7025F156" w14:textId="1BAE15DA" w:rsidR="000B1088" w:rsidRPr="007B5542" w:rsidRDefault="003800F8" w:rsidP="000B1088">
      <w:pPr>
        <w:pStyle w:val="BodyTextIndent3"/>
        <w:spacing w:line="240" w:lineRule="auto"/>
        <w:jc w:val="right"/>
        <w:rPr>
          <w:rFonts w:ascii="GHEA Grapalat" w:hAnsi="GHEA Grapalat" w:cs="Arial"/>
          <w:b/>
          <w:lang w:val="hy-AM"/>
        </w:rPr>
      </w:pPr>
      <w:r>
        <w:rPr>
          <w:rFonts w:ascii="GHEA Grapalat" w:hAnsi="GHEA Grapalat" w:cs="Sylfaen"/>
          <w:b/>
          <w:lang w:val="es-ES"/>
        </w:rPr>
        <w:t>Գնանշման հարցման</w:t>
      </w:r>
      <w:r w:rsidRPr="00E6597C">
        <w:rPr>
          <w:rFonts w:ascii="GHEA Grapalat" w:hAnsi="GHEA Grapalat" w:cs="Arial"/>
          <w:b/>
          <w:lang w:val="es-ES"/>
        </w:rPr>
        <w:t xml:space="preserve">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784FA057" w14:textId="409EBF5F" w:rsidR="006E3999" w:rsidRPr="007770CA" w:rsidRDefault="006E3999" w:rsidP="007770CA">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EC570B">
        <w:rPr>
          <w:rFonts w:ascii="GHEA Grapalat" w:hAnsi="GHEA Grapalat" w:cs="Sylfaen"/>
          <w:sz w:val="20"/>
          <w:szCs w:val="20"/>
          <w:lang w:val="hy-AM"/>
        </w:rPr>
        <w:t>«</w:t>
      </w:r>
      <w:r w:rsidR="00F97F13" w:rsidRPr="00F97F13">
        <w:rPr>
          <w:rFonts w:ascii="GHEA Grapalat" w:hAnsi="GHEA Grapalat"/>
          <w:b/>
          <w:sz w:val="22"/>
          <w:lang w:val="af-ZA"/>
        </w:rPr>
        <w:t>ՄՍԿ-ԳՀԱՇՁԲ-24/06</w:t>
      </w:r>
      <w:r w:rsidR="00EC570B">
        <w:rPr>
          <w:rFonts w:ascii="Cambria Math" w:hAnsi="Cambria Math"/>
          <w:b/>
          <w:lang w:val="hy-AM"/>
        </w:rPr>
        <w:t>»</w:t>
      </w:r>
      <w:r w:rsidR="007770CA">
        <w:rPr>
          <w:rFonts w:ascii="GHEA Grapalat" w:hAnsi="GHEA Grapalat"/>
          <w:b/>
          <w:lang w:val="hy-AM"/>
        </w:rPr>
        <w:t xml:space="preserve"> </w:t>
      </w:r>
      <w:r w:rsidRPr="009F5C16">
        <w:rPr>
          <w:rFonts w:ascii="GHEA Grapalat" w:hAnsi="GHEA Grapalat" w:cs="Arial"/>
          <w:sz w:val="20"/>
          <w:szCs w:val="20"/>
          <w:lang w:val="es-ES"/>
        </w:rPr>
        <w:t xml:space="preserve">ծածկագրով </w:t>
      </w:r>
      <w:r w:rsidR="00EC570B">
        <w:rPr>
          <w:rFonts w:ascii="GHEA Grapalat" w:hAnsi="GHEA Grapalat" w:cs="Arial"/>
          <w:sz w:val="20"/>
          <w:szCs w:val="20"/>
          <w:lang w:val="hy-AM"/>
        </w:rPr>
        <w:t>գնանշման հարցում</w:t>
      </w:r>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7DD7E727" w14:textId="77777777" w:rsidR="00A52F0E" w:rsidRDefault="00A52F0E" w:rsidP="000B1088">
      <w:pPr>
        <w:pStyle w:val="BodyTextIndent3"/>
        <w:spacing w:line="240" w:lineRule="auto"/>
        <w:ind w:firstLine="0"/>
        <w:jc w:val="right"/>
        <w:rPr>
          <w:rFonts w:ascii="GHEA Grapalat" w:hAnsi="GHEA Grapalat"/>
          <w:b/>
          <w:lang w:val="hy-AM"/>
        </w:rPr>
      </w:pPr>
    </w:p>
    <w:p w14:paraId="5ECBB9C7" w14:textId="77777777" w:rsidR="00A52F0E" w:rsidRDefault="00A52F0E" w:rsidP="000B1088">
      <w:pPr>
        <w:pStyle w:val="BodyTextIndent3"/>
        <w:spacing w:line="240" w:lineRule="auto"/>
        <w:ind w:firstLine="0"/>
        <w:jc w:val="right"/>
        <w:rPr>
          <w:rFonts w:ascii="GHEA Grapalat" w:hAnsi="GHEA Grapalat"/>
          <w:b/>
          <w:lang w:val="hy-AM"/>
        </w:rPr>
      </w:pPr>
    </w:p>
    <w:p w14:paraId="48A2F5D0" w14:textId="77777777" w:rsidR="00A52F0E" w:rsidRDefault="00A52F0E" w:rsidP="000B1088">
      <w:pPr>
        <w:pStyle w:val="BodyTextIndent3"/>
        <w:spacing w:line="240" w:lineRule="auto"/>
        <w:ind w:firstLine="0"/>
        <w:jc w:val="right"/>
        <w:rPr>
          <w:rFonts w:ascii="GHEA Grapalat" w:hAnsi="GHEA Grapalat"/>
          <w:b/>
          <w:lang w:val="hy-AM"/>
        </w:rPr>
      </w:pPr>
    </w:p>
    <w:p w14:paraId="2EBD0355" w14:textId="77777777" w:rsidR="00A52F0E" w:rsidRDefault="00A52F0E" w:rsidP="000B1088">
      <w:pPr>
        <w:pStyle w:val="BodyTextIndent3"/>
        <w:spacing w:line="240" w:lineRule="auto"/>
        <w:ind w:firstLine="0"/>
        <w:jc w:val="right"/>
        <w:rPr>
          <w:rFonts w:ascii="GHEA Grapalat" w:hAnsi="GHEA Grapalat"/>
          <w:b/>
          <w:lang w:val="hy-AM"/>
        </w:rPr>
      </w:pPr>
    </w:p>
    <w:p w14:paraId="24359465" w14:textId="77777777" w:rsidR="00A52F0E" w:rsidRDefault="00A52F0E" w:rsidP="000B1088">
      <w:pPr>
        <w:pStyle w:val="BodyTextIndent3"/>
        <w:spacing w:line="240" w:lineRule="auto"/>
        <w:ind w:firstLine="0"/>
        <w:jc w:val="right"/>
        <w:rPr>
          <w:rFonts w:ascii="GHEA Grapalat" w:hAnsi="GHEA Grapalat"/>
          <w:b/>
          <w:lang w:val="hy-AM"/>
        </w:rPr>
      </w:pPr>
    </w:p>
    <w:p w14:paraId="6ED77BA8"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6B7750DF" w:rsidR="00A52F0E" w:rsidRPr="007B5542" w:rsidRDefault="007770CA" w:rsidP="00A52F0E">
      <w:pPr>
        <w:pStyle w:val="BodyTextIndent3"/>
        <w:spacing w:line="240" w:lineRule="auto"/>
        <w:jc w:val="right"/>
        <w:rPr>
          <w:rFonts w:ascii="GHEA Grapalat" w:hAnsi="GHEA Grapalat" w:cs="Arial"/>
          <w:b/>
          <w:lang w:val="hy-AM"/>
        </w:rPr>
      </w:pPr>
      <w:r>
        <w:rPr>
          <w:rFonts w:ascii="GHEA Grapalat" w:hAnsi="GHEA Grapalat"/>
          <w:b/>
          <w:lang w:val="hy-AM"/>
        </w:rPr>
        <w:t>«</w:t>
      </w:r>
      <w:r w:rsidR="00F97F13" w:rsidRPr="00F97F13">
        <w:rPr>
          <w:rFonts w:ascii="GHEA Grapalat" w:hAnsi="GHEA Grapalat"/>
          <w:b/>
          <w:szCs w:val="24"/>
          <w:lang w:val="af-ZA"/>
        </w:rPr>
        <w:t>ՄՍԿ-ԳՀԱՇՁԲ-24/06</w:t>
      </w:r>
      <w:r>
        <w:rPr>
          <w:rFonts w:ascii="GHEA Grapalat" w:hAnsi="GHEA Grapalat"/>
          <w:b/>
          <w:lang w:val="hy-AM"/>
        </w:rPr>
        <w:t>»</w:t>
      </w:r>
      <w:r w:rsidR="003800F8" w:rsidRPr="00A15B2B">
        <w:rPr>
          <w:rFonts w:ascii="GHEA Grapalat" w:hAnsi="GHEA Grapalat"/>
          <w:b/>
          <w:lang w:val="hy-AM"/>
        </w:rPr>
        <w:t xml:space="preserve"> </w:t>
      </w:r>
      <w:r w:rsidR="00A52F0E" w:rsidRPr="007B5542">
        <w:rPr>
          <w:rFonts w:ascii="GHEA Grapalat" w:hAnsi="GHEA Grapalat" w:cs="Sylfaen"/>
          <w:b/>
          <w:lang w:val="hy-AM"/>
        </w:rPr>
        <w:t>ծածկագրով</w:t>
      </w:r>
    </w:p>
    <w:p w14:paraId="332656F7" w14:textId="6EEEC031" w:rsidR="00A52F0E" w:rsidRPr="007B5542" w:rsidRDefault="007770CA" w:rsidP="00A52F0E">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A52F0E" w:rsidRPr="007B5542">
        <w:rPr>
          <w:rFonts w:ascii="GHEA Grapalat" w:hAnsi="GHEA Grapalat" w:cs="Arial"/>
          <w:b/>
          <w:lang w:val="hy-AM"/>
        </w:rPr>
        <w:t xml:space="preserve"> </w:t>
      </w:r>
      <w:r w:rsidR="00A52F0E"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AB3EF6">
        <w:trPr>
          <w:trHeight w:val="64"/>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w:t>
      </w:r>
      <w:r>
        <w:rPr>
          <w:rFonts w:ascii="GHEA Grapalat" w:eastAsia="GHEA Grapalat" w:hAnsi="GHEA Grapalat" w:cs="GHEA Grapalat"/>
        </w:rPr>
        <w:lastRenderedPageBreak/>
        <w:t>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036CB75C" w:rsidR="00B2572B" w:rsidRPr="00E6597C" w:rsidRDefault="00AB3EF6" w:rsidP="00EF3662">
      <w:pPr>
        <w:pStyle w:val="BodyTextIndent3"/>
        <w:spacing w:line="240" w:lineRule="auto"/>
        <w:jc w:val="right"/>
        <w:rPr>
          <w:rFonts w:ascii="GHEA Grapalat" w:hAnsi="GHEA Grapalat" w:cs="Arial"/>
          <w:b/>
          <w:lang w:val="hy-AM"/>
        </w:rPr>
      </w:pPr>
      <w:r>
        <w:rPr>
          <w:rFonts w:ascii="GHEA Grapalat" w:hAnsi="GHEA Grapalat"/>
          <w:b/>
          <w:lang w:val="hy-AM"/>
        </w:rPr>
        <w:t>«</w:t>
      </w:r>
      <w:r w:rsidR="00F97F13" w:rsidRPr="00F97F13">
        <w:rPr>
          <w:rFonts w:ascii="GHEA Grapalat" w:hAnsi="GHEA Grapalat"/>
          <w:b/>
          <w:szCs w:val="24"/>
          <w:lang w:val="af-ZA"/>
        </w:rPr>
        <w:t>ՄՍԿ-ԳՀԱՇՁԲ-24/06</w:t>
      </w:r>
      <w:r>
        <w:rPr>
          <w:rFonts w:ascii="GHEA Grapalat" w:hAnsi="GHEA Grapalat"/>
          <w:b/>
          <w:lang w:val="hy-AM"/>
        </w:rPr>
        <w:t>»</w:t>
      </w:r>
      <w:r w:rsidR="003800F8" w:rsidRPr="00A15B2B">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793A2B5C" w:rsidR="00B2572B" w:rsidRPr="00E6597C" w:rsidRDefault="003800F8" w:rsidP="00EF3662">
      <w:pPr>
        <w:pStyle w:val="BodyTextIndent3"/>
        <w:spacing w:line="240" w:lineRule="auto"/>
        <w:jc w:val="right"/>
        <w:rPr>
          <w:rFonts w:ascii="GHEA Grapalat" w:hAnsi="GHEA Grapalat" w:cs="Arial"/>
          <w:b/>
          <w:lang w:val="hy-AM"/>
        </w:rPr>
      </w:pPr>
      <w:r w:rsidRPr="00A15B2B">
        <w:rPr>
          <w:rFonts w:ascii="GHEA Grapalat" w:hAnsi="GHEA Grapalat" w:cs="Sylfaen"/>
          <w:b/>
          <w:lang w:val="hy-AM"/>
        </w:rPr>
        <w:t>Գնանշման հարցման</w:t>
      </w:r>
      <w:r w:rsidR="00B2572B" w:rsidRPr="00E6597C">
        <w:rPr>
          <w:rFonts w:ascii="GHEA Grapalat" w:hAnsi="GHEA Grapalat" w:cs="Arial"/>
          <w:b/>
          <w:lang w:val="hy-AM"/>
        </w:rPr>
        <w:t xml:space="preserve">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5BD5C4F2"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F37BC1" w:rsidRPr="00F37BC1">
        <w:rPr>
          <w:rFonts w:ascii="GHEA Grapalat" w:hAnsi="GHEA Grapalat"/>
          <w:b/>
          <w:sz w:val="20"/>
          <w:szCs w:val="20"/>
          <w:lang w:val="hy-AM"/>
        </w:rPr>
        <w:t>«</w:t>
      </w:r>
      <w:r w:rsidR="00F97F13" w:rsidRPr="00F97F13">
        <w:rPr>
          <w:rFonts w:ascii="GHEA Grapalat" w:hAnsi="GHEA Grapalat"/>
          <w:b/>
          <w:sz w:val="20"/>
          <w:lang w:val="af-ZA"/>
        </w:rPr>
        <w:t>ՄՍԿ-ԳՀԱՇՁԲ-24/06</w:t>
      </w:r>
      <w:r w:rsidR="00F37BC1" w:rsidRPr="00F37BC1">
        <w:rPr>
          <w:rFonts w:ascii="GHEA Grapalat" w:hAnsi="GHEA Grapalat"/>
          <w:b/>
          <w:sz w:val="20"/>
          <w:szCs w:val="20"/>
          <w:lang w:val="hy-AM"/>
        </w:rPr>
        <w:t>»</w:t>
      </w:r>
      <w:r w:rsidR="00F37BC1" w:rsidRPr="00A15B2B">
        <w:rPr>
          <w:rFonts w:ascii="GHEA Grapalat" w:hAnsi="GHEA Grapalat"/>
          <w:b/>
          <w:lang w:val="hy-AM"/>
        </w:rPr>
        <w:t xml:space="preserve"> </w:t>
      </w:r>
      <w:r w:rsidRPr="00E6597C">
        <w:rPr>
          <w:rFonts w:ascii="GHEA Grapalat" w:hAnsi="GHEA Grapalat" w:cs="Arial"/>
          <w:sz w:val="20"/>
          <w:szCs w:val="20"/>
          <w:lang w:val="es-ES"/>
        </w:rPr>
        <w:t xml:space="preserve">ծածկագրով </w:t>
      </w:r>
      <w:r w:rsidR="003800F8">
        <w:rPr>
          <w:rFonts w:ascii="GHEA Grapalat" w:hAnsi="GHEA Grapalat" w:cs="Arial"/>
          <w:sz w:val="20"/>
          <w:szCs w:val="20"/>
          <w:lang w:val="es-ES"/>
        </w:rPr>
        <w:t>գնանշման հարցման</w:t>
      </w:r>
      <w:r w:rsidRPr="00E6597C">
        <w:rPr>
          <w:rFonts w:ascii="GHEA Grapalat" w:hAnsi="GHEA Grapalat" w:cs="Arial"/>
          <w:sz w:val="20"/>
          <w:szCs w:val="20"/>
          <w:lang w:val="es-ES"/>
        </w:rPr>
        <w:t xml:space="preserve">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9" w:name="_Hlk23147299"/>
      <w:r w:rsidRPr="00E6597C">
        <w:rPr>
          <w:rFonts w:ascii="GHEA Grapalat" w:hAnsi="GHEA Grapalat" w:cs="Sylfaen"/>
          <w:vertAlign w:val="superscript"/>
          <w:lang w:val="hy-AM"/>
        </w:rPr>
        <w:t xml:space="preserve">                                                                                     մասնակցի անվանումը</w:t>
      </w:r>
    </w:p>
    <w:bookmarkEnd w:id="9"/>
    <w:p w14:paraId="52617CA2" w14:textId="77777777" w:rsidR="00B2572B" w:rsidRPr="00E6597C" w:rsidRDefault="00B2572B" w:rsidP="00EF3662">
      <w:pPr>
        <w:jc w:val="both"/>
        <w:rPr>
          <w:rFonts w:ascii="GHEA Grapalat" w:hAnsi="GHEA Grapalat"/>
          <w:sz w:val="20"/>
          <w:lang w:val="hy-AM"/>
        </w:rPr>
      </w:pPr>
      <w:proofErr w:type="gramStart"/>
      <w:r w:rsidRPr="00E6597C">
        <w:rPr>
          <w:rFonts w:ascii="GHEA Grapalat" w:hAnsi="GHEA Grapalat" w:cs="Arial"/>
          <w:sz w:val="20"/>
          <w:szCs w:val="20"/>
          <w:lang w:val="es-ES"/>
        </w:rPr>
        <w:t>պայմանագիրը</w:t>
      </w:r>
      <w:proofErr w:type="gramEnd"/>
      <w:r w:rsidRPr="00E6597C">
        <w:rPr>
          <w:rFonts w:ascii="GHEA Grapalat" w:hAnsi="GHEA Grapalat" w:cs="Arial"/>
          <w:sz w:val="20"/>
          <w:szCs w:val="20"/>
          <w:lang w:val="es-ES"/>
        </w:rPr>
        <w:t xml:space="preserve">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856D09"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A15B2B" w14:paraId="505AA654" w14:textId="77777777" w:rsidTr="00F37BC1">
        <w:trPr>
          <w:trHeight w:val="1667"/>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34609148" w:rsidR="0053699F" w:rsidRPr="00E6597C" w:rsidRDefault="0053699F" w:rsidP="00EF3662">
            <w:pPr>
              <w:rPr>
                <w:rFonts w:ascii="GHEA Grapalat" w:hAnsi="GHEA Grapalat"/>
                <w:sz w:val="18"/>
                <w:lang w:val="es-ES"/>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bl>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F37BC1" w:rsidRDefault="00B2572B" w:rsidP="00EF3662">
      <w:pPr>
        <w:rPr>
          <w:rFonts w:ascii="GHEA Grapalat" w:hAnsi="GHEA Grapalat"/>
          <w:lang w:val="hy-AM"/>
        </w:rPr>
      </w:pPr>
    </w:p>
    <w:p w14:paraId="5E3CBCD2" w14:textId="77777777" w:rsidR="00B2572B" w:rsidRPr="00F37BC1" w:rsidRDefault="00B2572B" w:rsidP="00EF3662">
      <w:pPr>
        <w:ind w:left="720" w:firstLine="720"/>
        <w:jc w:val="both"/>
        <w:rPr>
          <w:rFonts w:ascii="GHEA Grapalat" w:hAnsi="GHEA Grapalat"/>
          <w:lang w:val="hy-AM"/>
        </w:rPr>
      </w:pPr>
      <w:r w:rsidRPr="00F37BC1">
        <w:rPr>
          <w:rFonts w:ascii="GHEA Grapalat" w:hAnsi="GHEA Grapalat"/>
        </w:rPr>
        <w:t xml:space="preserve">     </w:t>
      </w:r>
      <w:r w:rsidRPr="00F37BC1">
        <w:rPr>
          <w:rFonts w:ascii="GHEA Grapalat" w:hAnsi="GHEA Grapalat"/>
          <w:lang w:val="hy-AM"/>
        </w:rPr>
        <w:t xml:space="preserve">___________________________________________ </w:t>
      </w:r>
      <w:r w:rsidRPr="00F37BC1">
        <w:rPr>
          <w:rFonts w:ascii="GHEA Grapalat" w:hAnsi="GHEA Grapalat"/>
          <w:lang w:val="hy-AM"/>
        </w:rPr>
        <w:tab/>
        <w:t xml:space="preserve">                </w:t>
      </w:r>
      <w:r w:rsidRPr="00F37BC1">
        <w:rPr>
          <w:rFonts w:ascii="GHEA Grapalat" w:hAnsi="GHEA Grapalat"/>
        </w:rPr>
        <w:t xml:space="preserve">       </w:t>
      </w:r>
      <w:r w:rsidRPr="00F37BC1">
        <w:rPr>
          <w:rFonts w:ascii="GHEA Grapalat" w:hAnsi="GHEA Grapalat"/>
          <w:lang w:val="hy-AM"/>
        </w:rPr>
        <w:t xml:space="preserve">_____________ </w:t>
      </w:r>
    </w:p>
    <w:p w14:paraId="5B24A176" w14:textId="77777777" w:rsidR="00B2572B" w:rsidRPr="00F37BC1" w:rsidRDefault="00B2572B" w:rsidP="00EF3662">
      <w:pPr>
        <w:jc w:val="both"/>
        <w:rPr>
          <w:rFonts w:ascii="GHEA Grapalat" w:hAnsi="GHEA Grapalat"/>
          <w:vertAlign w:val="superscript"/>
          <w:lang w:val="hy-AM"/>
        </w:rPr>
      </w:pPr>
      <w:r w:rsidRPr="00F37BC1">
        <w:rPr>
          <w:rFonts w:ascii="GHEA Grapalat" w:hAnsi="GHEA Grapalat"/>
          <w:vertAlign w:val="superscript"/>
          <w:lang w:val="hy-AM"/>
        </w:rPr>
        <w:t xml:space="preserve">                                                      մասնակցի անվանումը (ղեկավարի պաշտոնը, անուն ազգանունը)                                                       ստորագրությունը</w:t>
      </w:r>
      <w:r w:rsidRPr="00F37BC1">
        <w:rPr>
          <w:rFonts w:ascii="GHEA Grapalat" w:hAnsi="GHEA Grapalat"/>
          <w:vertAlign w:val="superscript"/>
          <w:lang w:val="hy-AM"/>
        </w:rPr>
        <w:tab/>
      </w:r>
    </w:p>
    <w:p w14:paraId="275313DF" w14:textId="77777777" w:rsidR="00B2572B" w:rsidRPr="00F37BC1" w:rsidRDefault="00B2572B" w:rsidP="00EF3662">
      <w:pPr>
        <w:jc w:val="right"/>
        <w:rPr>
          <w:rFonts w:ascii="GHEA Grapalat" w:hAnsi="GHEA Grapalat"/>
          <w:lang w:val="hy-AM"/>
        </w:rPr>
      </w:pPr>
      <w:r w:rsidRPr="00F37BC1">
        <w:rPr>
          <w:rFonts w:ascii="GHEA Grapalat" w:hAnsi="GHEA Grapalat"/>
          <w:lang w:val="hy-AM"/>
        </w:rPr>
        <w:t xml:space="preserve">    </w:t>
      </w:r>
    </w:p>
    <w:p w14:paraId="392E09FC" w14:textId="2E84A8CA" w:rsidR="00B2572B" w:rsidRPr="00F37BC1" w:rsidRDefault="00B2572B" w:rsidP="00EF3662">
      <w:pPr>
        <w:jc w:val="right"/>
        <w:rPr>
          <w:rFonts w:ascii="GHEA Grapalat" w:hAnsi="GHEA Grapalat"/>
          <w:lang w:val="hy-AM"/>
        </w:rPr>
      </w:pPr>
      <w:r w:rsidRPr="00F37BC1">
        <w:rPr>
          <w:rFonts w:ascii="GHEA Grapalat" w:hAnsi="GHEA Grapalat"/>
          <w:lang w:val="hy-AM"/>
        </w:rPr>
        <w:t>Կ. Տ.</w:t>
      </w:r>
      <w:r w:rsidRPr="00F37BC1">
        <w:rPr>
          <w:rFonts w:ascii="GHEA Grapalat" w:hAnsi="GHEA Grapalat"/>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F37BC1">
        <w:rPr>
          <w:rFonts w:ascii="GHEA Grapalat" w:hAnsi="GHEA Grapalat"/>
          <w:i/>
          <w:sz w:val="16"/>
          <w:szCs w:val="16"/>
          <w:lang w:val="hy-AM"/>
        </w:rPr>
        <w:t>եթե</w:t>
      </w:r>
      <w:r w:rsidRPr="005D7B02">
        <w:rPr>
          <w:rFonts w:ascii="GHEA Grapalat" w:hAnsi="GHEA Grapalat"/>
          <w:i/>
          <w:sz w:val="16"/>
          <w:szCs w:val="16"/>
          <w:lang w:val="af-ZA"/>
        </w:rPr>
        <w:t xml:space="preserve"> </w:t>
      </w:r>
      <w:r w:rsidRPr="00F37BC1">
        <w:rPr>
          <w:rFonts w:ascii="GHEA Grapalat" w:hAnsi="GHEA Grapalat"/>
          <w:i/>
          <w:sz w:val="16"/>
          <w:szCs w:val="16"/>
          <w:lang w:val="hy-AM"/>
        </w:rPr>
        <w:t>մասնակիցն</w:t>
      </w:r>
      <w:r w:rsidRPr="005D7B02">
        <w:rPr>
          <w:rFonts w:ascii="GHEA Grapalat" w:hAnsi="GHEA Grapalat"/>
          <w:i/>
          <w:sz w:val="16"/>
          <w:szCs w:val="16"/>
          <w:lang w:val="af-ZA"/>
        </w:rPr>
        <w:t xml:space="preserve"> </w:t>
      </w:r>
      <w:r w:rsidRPr="00F37BC1">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F37BC1">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F37BC1">
        <w:rPr>
          <w:rFonts w:ascii="GHEA Grapalat" w:hAnsi="GHEA Grapalat"/>
          <w:i/>
          <w:sz w:val="16"/>
          <w:szCs w:val="16"/>
          <w:lang w:val="hy-AM"/>
        </w:rPr>
        <w:t>հարկ</w:t>
      </w:r>
      <w:r w:rsidRPr="005D7B02">
        <w:rPr>
          <w:rFonts w:ascii="GHEA Grapalat" w:hAnsi="GHEA Grapalat"/>
          <w:i/>
          <w:sz w:val="16"/>
          <w:szCs w:val="16"/>
          <w:lang w:val="af-ZA"/>
        </w:rPr>
        <w:t xml:space="preserve"> </w:t>
      </w:r>
      <w:r w:rsidRPr="00F37BC1">
        <w:rPr>
          <w:rFonts w:ascii="GHEA Grapalat" w:hAnsi="GHEA Grapalat"/>
          <w:i/>
          <w:sz w:val="16"/>
          <w:szCs w:val="16"/>
          <w:lang w:val="hy-AM"/>
        </w:rPr>
        <w:t>վճարող</w:t>
      </w:r>
      <w:r w:rsidRPr="005D7B02">
        <w:rPr>
          <w:rFonts w:ascii="GHEA Grapalat" w:hAnsi="GHEA Grapalat"/>
          <w:i/>
          <w:sz w:val="16"/>
          <w:szCs w:val="16"/>
          <w:lang w:val="af-ZA"/>
        </w:rPr>
        <w:t xml:space="preserve"> </w:t>
      </w:r>
      <w:r w:rsidRPr="00F37BC1">
        <w:rPr>
          <w:rFonts w:ascii="GHEA Grapalat" w:hAnsi="GHEA Grapalat"/>
          <w:i/>
          <w:sz w:val="16"/>
          <w:szCs w:val="16"/>
          <w:lang w:val="hy-AM"/>
        </w:rPr>
        <w:t>է</w:t>
      </w:r>
      <w:r w:rsidRPr="005D7B02">
        <w:rPr>
          <w:rFonts w:ascii="GHEA Grapalat" w:hAnsi="GHEA Grapalat"/>
          <w:i/>
          <w:sz w:val="16"/>
          <w:szCs w:val="16"/>
          <w:lang w:val="af-ZA"/>
        </w:rPr>
        <w:t xml:space="preserve">, </w:t>
      </w:r>
      <w:r w:rsidRPr="00F37BC1">
        <w:rPr>
          <w:rFonts w:ascii="GHEA Grapalat" w:hAnsi="GHEA Grapalat"/>
          <w:i/>
          <w:sz w:val="16"/>
          <w:szCs w:val="16"/>
          <w:lang w:val="hy-AM"/>
        </w:rPr>
        <w:t>ապա</w:t>
      </w:r>
      <w:r w:rsidRPr="005D7B02">
        <w:rPr>
          <w:rFonts w:ascii="GHEA Grapalat" w:hAnsi="GHEA Grapalat"/>
          <w:i/>
          <w:sz w:val="16"/>
          <w:szCs w:val="16"/>
          <w:lang w:val="af-ZA"/>
        </w:rPr>
        <w:t xml:space="preserve"> </w:t>
      </w:r>
      <w:r w:rsidRPr="00F37BC1">
        <w:rPr>
          <w:rFonts w:ascii="GHEA Grapalat" w:hAnsi="GHEA Grapalat"/>
          <w:i/>
          <w:sz w:val="16"/>
          <w:szCs w:val="16"/>
          <w:lang w:val="hy-AM"/>
        </w:rPr>
        <w:t>տվյալ</w:t>
      </w:r>
      <w:r w:rsidRPr="005D7B02">
        <w:rPr>
          <w:rFonts w:ascii="GHEA Grapalat" w:hAnsi="GHEA Grapalat"/>
          <w:i/>
          <w:sz w:val="16"/>
          <w:szCs w:val="16"/>
          <w:lang w:val="af-ZA"/>
        </w:rPr>
        <w:t xml:space="preserve"> </w:t>
      </w:r>
      <w:r w:rsidRPr="00F37BC1">
        <w:rPr>
          <w:rFonts w:ascii="GHEA Grapalat" w:hAnsi="GHEA Grapalat"/>
          <w:i/>
          <w:sz w:val="16"/>
          <w:szCs w:val="16"/>
          <w:lang w:val="hy-AM"/>
        </w:rPr>
        <w:t>պայմանագրի</w:t>
      </w:r>
      <w:r w:rsidRPr="005D7B02">
        <w:rPr>
          <w:rFonts w:ascii="GHEA Grapalat" w:hAnsi="GHEA Grapalat"/>
          <w:i/>
          <w:sz w:val="16"/>
          <w:szCs w:val="16"/>
          <w:lang w:val="af-ZA"/>
        </w:rPr>
        <w:t xml:space="preserve"> </w:t>
      </w:r>
      <w:r w:rsidRPr="00F37BC1">
        <w:rPr>
          <w:rFonts w:ascii="GHEA Grapalat" w:hAnsi="GHEA Grapalat"/>
          <w:i/>
          <w:sz w:val="16"/>
          <w:szCs w:val="16"/>
          <w:lang w:val="hy-AM"/>
        </w:rPr>
        <w:t>գծով</w:t>
      </w:r>
      <w:r w:rsidRPr="005D7B02">
        <w:rPr>
          <w:rFonts w:ascii="GHEA Grapalat" w:hAnsi="GHEA Grapalat"/>
          <w:i/>
          <w:sz w:val="16"/>
          <w:szCs w:val="16"/>
          <w:lang w:val="af-ZA"/>
        </w:rPr>
        <w:t xml:space="preserve"> </w:t>
      </w:r>
      <w:r w:rsidRPr="00F37BC1">
        <w:rPr>
          <w:rFonts w:ascii="GHEA Grapalat" w:hAnsi="GHEA Grapalat"/>
          <w:i/>
          <w:sz w:val="16"/>
          <w:szCs w:val="16"/>
          <w:lang w:val="hy-AM"/>
        </w:rPr>
        <w:t>Հայաստանի</w:t>
      </w:r>
      <w:r w:rsidRPr="005D7B02">
        <w:rPr>
          <w:rFonts w:ascii="GHEA Grapalat" w:hAnsi="GHEA Grapalat"/>
          <w:i/>
          <w:sz w:val="16"/>
          <w:szCs w:val="16"/>
          <w:lang w:val="af-ZA"/>
        </w:rPr>
        <w:t xml:space="preserve"> </w:t>
      </w:r>
      <w:r w:rsidRPr="00F37BC1">
        <w:rPr>
          <w:rFonts w:ascii="GHEA Grapalat" w:hAnsi="GHEA Grapalat"/>
          <w:i/>
          <w:sz w:val="16"/>
          <w:szCs w:val="16"/>
          <w:lang w:val="hy-AM"/>
        </w:rPr>
        <w:t>Հանրապետության</w:t>
      </w:r>
      <w:r w:rsidRPr="005D7B02">
        <w:rPr>
          <w:rFonts w:ascii="GHEA Grapalat" w:hAnsi="GHEA Grapalat"/>
          <w:i/>
          <w:sz w:val="16"/>
          <w:szCs w:val="16"/>
          <w:lang w:val="af-ZA"/>
        </w:rPr>
        <w:t xml:space="preserve"> </w:t>
      </w:r>
      <w:r w:rsidRPr="00F37BC1">
        <w:rPr>
          <w:rFonts w:ascii="GHEA Grapalat" w:hAnsi="GHEA Grapalat"/>
          <w:i/>
          <w:sz w:val="16"/>
          <w:szCs w:val="16"/>
          <w:lang w:val="hy-AM"/>
        </w:rPr>
        <w:t>պետական</w:t>
      </w:r>
      <w:r w:rsidRPr="005D7B02">
        <w:rPr>
          <w:rFonts w:ascii="GHEA Grapalat" w:hAnsi="GHEA Grapalat"/>
          <w:i/>
          <w:sz w:val="16"/>
          <w:szCs w:val="16"/>
          <w:lang w:val="af-ZA"/>
        </w:rPr>
        <w:t xml:space="preserve"> </w:t>
      </w:r>
      <w:r w:rsidRPr="00F37BC1">
        <w:rPr>
          <w:rFonts w:ascii="GHEA Grapalat" w:hAnsi="GHEA Grapalat"/>
          <w:i/>
          <w:sz w:val="16"/>
          <w:szCs w:val="16"/>
          <w:lang w:val="hy-AM"/>
        </w:rPr>
        <w:t>բյուջե</w:t>
      </w:r>
      <w:r w:rsidRPr="005D7B02">
        <w:rPr>
          <w:rFonts w:ascii="GHEA Grapalat" w:hAnsi="GHEA Grapalat"/>
          <w:i/>
          <w:sz w:val="16"/>
          <w:szCs w:val="16"/>
          <w:lang w:val="af-ZA"/>
        </w:rPr>
        <w:t xml:space="preserve"> </w:t>
      </w:r>
      <w:r w:rsidRPr="00F37BC1">
        <w:rPr>
          <w:rFonts w:ascii="GHEA Grapalat" w:hAnsi="GHEA Grapalat"/>
          <w:i/>
          <w:sz w:val="16"/>
          <w:szCs w:val="16"/>
          <w:lang w:val="hy-AM"/>
        </w:rPr>
        <w:t>վճարվելիք</w:t>
      </w:r>
      <w:r w:rsidRPr="005D7B02">
        <w:rPr>
          <w:rFonts w:ascii="GHEA Grapalat" w:hAnsi="GHEA Grapalat"/>
          <w:i/>
          <w:sz w:val="16"/>
          <w:szCs w:val="16"/>
          <w:lang w:val="af-ZA"/>
        </w:rPr>
        <w:t xml:space="preserve"> </w:t>
      </w:r>
      <w:r w:rsidRPr="00F37BC1">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F37BC1">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F37BC1">
        <w:rPr>
          <w:rFonts w:ascii="GHEA Grapalat" w:hAnsi="GHEA Grapalat"/>
          <w:i/>
          <w:sz w:val="16"/>
          <w:szCs w:val="16"/>
          <w:lang w:val="hy-AM"/>
        </w:rPr>
        <w:t>հարկի</w:t>
      </w:r>
      <w:r w:rsidRPr="005D7B02">
        <w:rPr>
          <w:rFonts w:ascii="GHEA Grapalat" w:hAnsi="GHEA Grapalat"/>
          <w:i/>
          <w:sz w:val="16"/>
          <w:szCs w:val="16"/>
          <w:lang w:val="af-ZA"/>
        </w:rPr>
        <w:t xml:space="preserve"> </w:t>
      </w:r>
      <w:r w:rsidRPr="00F37BC1">
        <w:rPr>
          <w:rFonts w:ascii="GHEA Grapalat" w:hAnsi="GHEA Grapalat"/>
          <w:i/>
          <w:sz w:val="16"/>
          <w:szCs w:val="16"/>
          <w:lang w:val="hy-AM"/>
        </w:rPr>
        <w:t>գումարը</w:t>
      </w:r>
      <w:r w:rsidRPr="005D7B02">
        <w:rPr>
          <w:rFonts w:ascii="GHEA Grapalat" w:hAnsi="GHEA Grapalat"/>
          <w:i/>
          <w:sz w:val="16"/>
          <w:szCs w:val="16"/>
          <w:lang w:val="af-ZA"/>
        </w:rPr>
        <w:t xml:space="preserve"> </w:t>
      </w:r>
      <w:r w:rsidRPr="00F37BC1">
        <w:rPr>
          <w:rFonts w:ascii="GHEA Grapalat" w:hAnsi="GHEA Grapalat"/>
          <w:i/>
          <w:sz w:val="16"/>
          <w:szCs w:val="16"/>
          <w:lang w:val="hy-AM"/>
        </w:rPr>
        <w:t>նշվում</w:t>
      </w:r>
      <w:r w:rsidRPr="005D7B02">
        <w:rPr>
          <w:rFonts w:ascii="GHEA Grapalat" w:hAnsi="GHEA Grapalat"/>
          <w:i/>
          <w:sz w:val="16"/>
          <w:szCs w:val="16"/>
          <w:lang w:val="af-ZA"/>
        </w:rPr>
        <w:t xml:space="preserve"> </w:t>
      </w:r>
      <w:r w:rsidRPr="00F37BC1">
        <w:rPr>
          <w:rFonts w:ascii="GHEA Grapalat" w:hAnsi="GHEA Grapalat"/>
          <w:i/>
          <w:sz w:val="16"/>
          <w:szCs w:val="16"/>
          <w:lang w:val="hy-AM"/>
        </w:rPr>
        <w:t>է</w:t>
      </w:r>
      <w:r w:rsidRPr="005D7B02">
        <w:rPr>
          <w:rFonts w:ascii="GHEA Grapalat" w:hAnsi="GHEA Grapalat"/>
          <w:i/>
          <w:sz w:val="16"/>
          <w:szCs w:val="16"/>
          <w:lang w:val="af-ZA"/>
        </w:rPr>
        <w:t xml:space="preserve"> 4-</w:t>
      </w:r>
      <w:r w:rsidRPr="00F37BC1">
        <w:rPr>
          <w:rFonts w:ascii="GHEA Grapalat" w:hAnsi="GHEA Grapalat"/>
          <w:i/>
          <w:sz w:val="16"/>
          <w:szCs w:val="16"/>
          <w:lang w:val="hy-AM"/>
        </w:rPr>
        <w:t>րդ</w:t>
      </w:r>
      <w:r w:rsidRPr="005D7B02">
        <w:rPr>
          <w:rFonts w:ascii="GHEA Grapalat" w:hAnsi="GHEA Grapalat"/>
          <w:i/>
          <w:sz w:val="16"/>
          <w:szCs w:val="16"/>
          <w:lang w:val="af-ZA"/>
        </w:rPr>
        <w:t xml:space="preserve"> </w:t>
      </w:r>
      <w:r w:rsidRPr="00F37BC1">
        <w:rPr>
          <w:rFonts w:ascii="GHEA Grapalat" w:hAnsi="GHEA Grapalat"/>
          <w:i/>
          <w:sz w:val="16"/>
          <w:szCs w:val="16"/>
          <w:lang w:val="hy-AM"/>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627F1388"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6FD15FA9" w:rsidR="007862B1" w:rsidRPr="00E6597C" w:rsidRDefault="00F37BC1" w:rsidP="007862B1">
      <w:pPr>
        <w:pStyle w:val="BodyTextIndent3"/>
        <w:spacing w:line="240" w:lineRule="auto"/>
        <w:jc w:val="right"/>
        <w:rPr>
          <w:rFonts w:ascii="GHEA Grapalat" w:hAnsi="GHEA Grapalat" w:cs="Arial"/>
          <w:b/>
          <w:lang w:val="hy-AM"/>
        </w:rPr>
      </w:pPr>
      <w:r w:rsidRPr="00F37BC1">
        <w:rPr>
          <w:rFonts w:ascii="GHEA Grapalat" w:hAnsi="GHEA Grapalat"/>
          <w:b/>
          <w:lang w:val="hy-AM"/>
        </w:rPr>
        <w:t>«</w:t>
      </w:r>
      <w:r w:rsidR="00F97F13" w:rsidRPr="00F97F13">
        <w:rPr>
          <w:rFonts w:ascii="GHEA Grapalat" w:hAnsi="GHEA Grapalat"/>
          <w:b/>
          <w:szCs w:val="24"/>
          <w:lang w:val="af-ZA"/>
        </w:rPr>
        <w:t>ՄՍԿ-ԳՀԱՇՁԲ-24/06</w:t>
      </w:r>
      <w:r w:rsidRPr="00F37BC1">
        <w:rPr>
          <w:rFonts w:ascii="GHEA Grapalat" w:hAnsi="GHEA Grapalat"/>
          <w:b/>
          <w:lang w:val="hy-AM"/>
        </w:rPr>
        <w:t>»</w:t>
      </w:r>
      <w:r w:rsidRPr="00A15B2B">
        <w:rPr>
          <w:rFonts w:ascii="GHEA Grapalat" w:hAnsi="GHEA Grapalat"/>
          <w:b/>
          <w:lang w:val="hy-AM"/>
        </w:rPr>
        <w:t xml:space="preserve"> </w:t>
      </w:r>
      <w:r w:rsidR="007862B1" w:rsidRPr="00E6597C">
        <w:rPr>
          <w:rFonts w:ascii="GHEA Grapalat" w:hAnsi="GHEA Grapalat" w:cs="Sylfaen"/>
          <w:b/>
          <w:lang w:val="hy-AM"/>
        </w:rPr>
        <w:t>ծածկագրով</w:t>
      </w:r>
    </w:p>
    <w:p w14:paraId="5F77266D" w14:textId="3B9315F7" w:rsidR="007862B1" w:rsidRPr="00E6597C" w:rsidRDefault="003800F8" w:rsidP="007862B1">
      <w:pPr>
        <w:pStyle w:val="BodyTextIndent3"/>
        <w:spacing w:line="240" w:lineRule="auto"/>
        <w:jc w:val="right"/>
        <w:rPr>
          <w:rFonts w:ascii="GHEA Grapalat" w:hAnsi="GHEA Grapalat" w:cs="Sylfaen"/>
          <w:b/>
          <w:lang w:val="hy-AM"/>
        </w:rPr>
      </w:pPr>
      <w:r>
        <w:rPr>
          <w:rFonts w:ascii="GHEA Grapalat" w:hAnsi="GHEA Grapalat" w:cs="Sylfaen"/>
          <w:b/>
        </w:rPr>
        <w:t>Գնանշման</w:t>
      </w:r>
      <w:r w:rsidRPr="00A15B2B">
        <w:rPr>
          <w:rFonts w:ascii="GHEA Grapalat" w:hAnsi="GHEA Grapalat" w:cs="Sylfaen"/>
          <w:b/>
          <w:lang w:val="es-ES"/>
        </w:rPr>
        <w:t xml:space="preserve"> </w:t>
      </w:r>
      <w:r>
        <w:rPr>
          <w:rFonts w:ascii="GHEA Grapalat" w:hAnsi="GHEA Grapalat" w:cs="Sylfaen"/>
          <w:b/>
        </w:rPr>
        <w:t>հարցման</w:t>
      </w:r>
      <w:r w:rsidR="007862B1" w:rsidRPr="00E6597C">
        <w:rPr>
          <w:rFonts w:ascii="GHEA Grapalat" w:hAnsi="GHEA Grapalat" w:cs="Arial"/>
          <w:b/>
          <w:lang w:val="hy-AM"/>
        </w:rPr>
        <w:t xml:space="preserve"> </w:t>
      </w:r>
      <w:r w:rsidR="007862B1" w:rsidRPr="00E6597C">
        <w:rPr>
          <w:rFonts w:ascii="GHEA Grapalat" w:hAnsi="GHEA Grapalat" w:cs="Sylfaen"/>
          <w:b/>
          <w:lang w:val="hy-AM"/>
        </w:rPr>
        <w:t>հրավերի</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10309B28" w14:textId="61ECF858" w:rsidR="007862B1" w:rsidRPr="003800F8"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3800F8" w:rsidRPr="00A15B2B">
        <w:rPr>
          <w:rFonts w:ascii="GHEA Grapalat" w:hAnsi="GHEA Grapalat"/>
          <w:b/>
          <w:sz w:val="20"/>
          <w:lang w:val="pt-BR"/>
        </w:rPr>
        <w:t>&lt;&lt;</w:t>
      </w:r>
      <w:r w:rsidR="00F97F13" w:rsidRPr="00F97F13">
        <w:rPr>
          <w:rFonts w:ascii="GHEA Grapalat" w:hAnsi="GHEA Grapalat" w:cs="Tahoma"/>
          <w:b/>
          <w:color w:val="000000"/>
          <w:sz w:val="22"/>
          <w:lang w:val="hy-AM"/>
        </w:rPr>
        <w:t>Հրազդանի   Մանկապատանեկան  ստեղծագործական  կենտրոն</w:t>
      </w:r>
      <w:r w:rsidR="00F97F13" w:rsidRPr="00A15B2B">
        <w:rPr>
          <w:rFonts w:ascii="GHEA Grapalat" w:hAnsi="GHEA Grapalat"/>
          <w:b/>
          <w:sz w:val="20"/>
          <w:lang w:val="pt-BR"/>
        </w:rPr>
        <w:t xml:space="preserve"> </w:t>
      </w:r>
      <w:r w:rsidR="003800F8" w:rsidRPr="00A15B2B">
        <w:rPr>
          <w:rFonts w:ascii="GHEA Grapalat" w:hAnsi="GHEA Grapalat"/>
          <w:b/>
          <w:sz w:val="20"/>
          <w:lang w:val="pt-BR"/>
        </w:rPr>
        <w:t xml:space="preserve">&gt;&gt; </w:t>
      </w:r>
      <w:r w:rsidR="003800F8" w:rsidRPr="003800F8">
        <w:rPr>
          <w:rFonts w:ascii="GHEA Grapalat" w:hAnsi="GHEA Grapalat"/>
          <w:b/>
          <w:sz w:val="20"/>
        </w:rPr>
        <w:t>ՀՈԱԿ</w:t>
      </w:r>
      <w:r w:rsidR="003800F8" w:rsidRPr="003800F8">
        <w:rPr>
          <w:rFonts w:ascii="GHEA Grapalat" w:hAnsi="GHEA Grapalat" w:cs="GHEA Grapalat"/>
          <w:sz w:val="16"/>
          <w:szCs w:val="20"/>
          <w:lang w:val="pt-BR"/>
        </w:rPr>
        <w:t xml:space="preserve"> </w:t>
      </w:r>
      <w:r w:rsidRPr="00E6597C">
        <w:rPr>
          <w:rFonts w:ascii="GHEA Grapalat" w:hAnsi="GHEA Grapalat" w:cs="GHEA Grapalat"/>
          <w:sz w:val="20"/>
          <w:szCs w:val="20"/>
          <w:lang w:val="pt-BR"/>
        </w:rPr>
        <w:t xml:space="preserve">(այսուհետ` Պատվիրատու) կողմից </w:t>
      </w:r>
      <w:r w:rsidRPr="003800F8">
        <w:rPr>
          <w:rFonts w:ascii="GHEA Grapalat" w:hAnsi="GHEA Grapalat" w:cs="GHEA Grapalat"/>
          <w:sz w:val="20"/>
          <w:szCs w:val="20"/>
          <w:lang w:val="pt-BR"/>
        </w:rPr>
        <w:t xml:space="preserve">կազմակերպված`  </w:t>
      </w:r>
      <w:r w:rsidR="00F37BC1" w:rsidRPr="00F37BC1">
        <w:rPr>
          <w:rFonts w:ascii="GHEA Grapalat" w:hAnsi="GHEA Grapalat"/>
          <w:b/>
          <w:sz w:val="20"/>
          <w:szCs w:val="20"/>
          <w:lang w:val="hy-AM"/>
        </w:rPr>
        <w:t>«</w:t>
      </w:r>
      <w:r w:rsidR="00F97F13" w:rsidRPr="00F97F13">
        <w:rPr>
          <w:rFonts w:ascii="GHEA Grapalat" w:hAnsi="GHEA Grapalat"/>
          <w:b/>
          <w:sz w:val="20"/>
          <w:lang w:val="af-ZA"/>
        </w:rPr>
        <w:t>ՄՍԿ-ԳՀԱՇՁԲ-24/06</w:t>
      </w:r>
      <w:r w:rsidR="00F37BC1" w:rsidRPr="00F37BC1">
        <w:rPr>
          <w:rFonts w:ascii="GHEA Grapalat" w:hAnsi="GHEA Grapalat"/>
          <w:b/>
          <w:sz w:val="20"/>
          <w:szCs w:val="20"/>
          <w:lang w:val="hy-AM"/>
        </w:rPr>
        <w:t>»</w:t>
      </w:r>
      <w:r w:rsidR="00F37BC1" w:rsidRPr="00A15B2B">
        <w:rPr>
          <w:rFonts w:ascii="GHEA Grapalat" w:hAnsi="GHEA Grapalat"/>
          <w:b/>
          <w:lang w:val="hy-AM"/>
        </w:rPr>
        <w:t xml:space="preserve"> </w:t>
      </w:r>
      <w:r w:rsidRPr="003800F8">
        <w:rPr>
          <w:rFonts w:ascii="GHEA Grapalat" w:hAnsi="GHEA Grapalat" w:cs="GHEA Grapalat"/>
          <w:sz w:val="20"/>
          <w:szCs w:val="20"/>
          <w:lang w:val="pt-BR"/>
        </w:rPr>
        <w:t>ծածկագրով գնման ընթացակարգին:</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lastRenderedPageBreak/>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595213"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6C87A329" w:rsidR="00595213" w:rsidRPr="00F37BC1" w:rsidRDefault="00595213" w:rsidP="00CB0ADE">
            <w:pPr>
              <w:rPr>
                <w:rFonts w:ascii="GHEA Grapalat" w:hAnsi="GHEA Grapalat" w:cs="Arial"/>
                <w:sz w:val="20"/>
                <w:szCs w:val="20"/>
                <w:lang w:val="hy-AM"/>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00F37BC1">
              <w:rPr>
                <w:rFonts w:ascii="GHEA Grapalat" w:hAnsi="GHEA Grapalat" w:cs="Arial"/>
                <w:sz w:val="20"/>
                <w:szCs w:val="20"/>
                <w:lang w:val="hy-AM"/>
              </w:rPr>
              <w:t xml:space="preserve"> </w:t>
            </w:r>
            <w:r w:rsidR="00F37BC1" w:rsidRPr="00A15B2B">
              <w:rPr>
                <w:rFonts w:ascii="GHEA Grapalat" w:hAnsi="GHEA Grapalat"/>
                <w:b/>
                <w:sz w:val="20"/>
                <w:lang w:val="pt-BR"/>
              </w:rPr>
              <w:t>&lt;&lt;</w:t>
            </w:r>
            <w:r w:rsidR="00F97F13" w:rsidRPr="00F97F13">
              <w:rPr>
                <w:rFonts w:ascii="Sylfaen" w:hAnsi="Sylfaen" w:cs="Tahoma"/>
                <w:b/>
                <w:color w:val="000000"/>
                <w:sz w:val="22"/>
                <w:lang w:val="hy-AM"/>
              </w:rPr>
              <w:t xml:space="preserve">Հրազդանի   Մանկապատանեկան  ստեղծագործական  կենտրոն </w:t>
            </w:r>
            <w:r w:rsidR="00F37BC1" w:rsidRPr="00A15B2B">
              <w:rPr>
                <w:rFonts w:ascii="GHEA Grapalat" w:hAnsi="GHEA Grapalat"/>
                <w:b/>
                <w:sz w:val="20"/>
                <w:lang w:val="pt-BR"/>
              </w:rPr>
              <w:t xml:space="preserve">&gt;&gt; </w:t>
            </w:r>
            <w:r w:rsidR="00F37BC1" w:rsidRPr="003800F8">
              <w:rPr>
                <w:rFonts w:ascii="GHEA Grapalat" w:hAnsi="GHEA Grapalat"/>
                <w:b/>
                <w:sz w:val="20"/>
              </w:rPr>
              <w:t>ՀՈԱԿ</w:t>
            </w:r>
          </w:p>
        </w:tc>
      </w:tr>
      <w:tr w:rsidR="00595213"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77777777" w:rsidR="00595213" w:rsidRPr="00E6597C" w:rsidRDefault="00595213"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595213"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p>
        </w:tc>
      </w:tr>
      <w:tr w:rsidR="00595213"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856D09"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856D09"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856D09"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856D09"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856D09"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2F9AB2AA" w14:textId="1E41B690" w:rsidR="003800F8" w:rsidRPr="00E6597C" w:rsidRDefault="00F97F13" w:rsidP="003800F8">
      <w:pPr>
        <w:pStyle w:val="BodyTextIndent3"/>
        <w:spacing w:line="240" w:lineRule="auto"/>
        <w:jc w:val="right"/>
        <w:rPr>
          <w:rFonts w:ascii="GHEA Grapalat" w:hAnsi="GHEA Grapalat" w:cs="Arial"/>
          <w:b/>
          <w:lang w:val="hy-AM"/>
        </w:rPr>
      </w:pPr>
      <w:r w:rsidRPr="00F97F13">
        <w:rPr>
          <w:rFonts w:ascii="GHEA Grapalat" w:hAnsi="GHEA Grapalat"/>
          <w:b/>
          <w:szCs w:val="24"/>
          <w:lang w:val="af-ZA"/>
        </w:rPr>
        <w:t>ՄՍԿ-ԳՀԱՇՁԲ-24/06</w:t>
      </w:r>
      <w:r>
        <w:rPr>
          <w:rFonts w:ascii="GHEA Grapalat" w:hAnsi="GHEA Grapalat"/>
          <w:b/>
          <w:szCs w:val="24"/>
          <w:lang w:val="af-ZA"/>
        </w:rPr>
        <w:t xml:space="preserve"> </w:t>
      </w:r>
      <w:r w:rsidR="003800F8" w:rsidRPr="00E6597C">
        <w:rPr>
          <w:rFonts w:ascii="GHEA Grapalat" w:hAnsi="GHEA Grapalat" w:cs="Sylfaen"/>
          <w:b/>
          <w:lang w:val="hy-AM"/>
        </w:rPr>
        <w:t>ծածկագրով</w:t>
      </w:r>
    </w:p>
    <w:p w14:paraId="5CC4E625" w14:textId="77777777" w:rsidR="003800F8" w:rsidRPr="00E6597C" w:rsidRDefault="003800F8" w:rsidP="003800F8">
      <w:pPr>
        <w:pStyle w:val="BodyTextIndent3"/>
        <w:spacing w:line="240" w:lineRule="auto"/>
        <w:jc w:val="right"/>
        <w:rPr>
          <w:rFonts w:ascii="GHEA Grapalat" w:hAnsi="GHEA Grapalat" w:cs="Sylfaen"/>
          <w:b/>
          <w:lang w:val="hy-AM"/>
        </w:rPr>
      </w:pPr>
      <w:r w:rsidRPr="00A15B2B">
        <w:rPr>
          <w:rFonts w:ascii="GHEA Grapalat" w:hAnsi="GHEA Grapalat" w:cs="Sylfaen"/>
          <w:b/>
          <w:lang w:val="hy-AM"/>
        </w:rPr>
        <w:t>Գնանշման հարցման</w:t>
      </w:r>
      <w:r w:rsidRPr="00E6597C">
        <w:rPr>
          <w:rFonts w:ascii="GHEA Grapalat" w:hAnsi="GHEA Grapalat" w:cs="Arial"/>
          <w:b/>
          <w:lang w:val="hy-AM"/>
        </w:rPr>
        <w:t xml:space="preserve"> </w:t>
      </w:r>
      <w:r w:rsidRPr="00E6597C">
        <w:rPr>
          <w:rFonts w:ascii="GHEA Grapalat" w:hAnsi="GHEA Grapalat" w:cs="Sylfaen"/>
          <w:b/>
          <w:lang w:val="hy-AM"/>
        </w:rPr>
        <w:t>հրավերի</w:t>
      </w:r>
    </w:p>
    <w:p w14:paraId="4CAD0268" w14:textId="14F5AA80" w:rsidR="00631658" w:rsidRPr="00E6597C" w:rsidRDefault="00631658" w:rsidP="00631658">
      <w:pPr>
        <w:pStyle w:val="BodyTextIndent3"/>
        <w:spacing w:line="240" w:lineRule="auto"/>
        <w:jc w:val="right"/>
        <w:rPr>
          <w:rFonts w:ascii="GHEA Grapalat" w:hAnsi="GHEA Grapalat" w:cs="Sylfaen"/>
          <w:b/>
          <w:lang w:val="hy-AM"/>
        </w:rPr>
      </w:pP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4928250" w14:textId="63904327" w:rsidR="00631658" w:rsidRPr="00E6597C" w:rsidRDefault="00631658" w:rsidP="003800F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3800F8" w:rsidRPr="00A15B2B">
        <w:rPr>
          <w:rFonts w:ascii="GHEA Grapalat" w:hAnsi="GHEA Grapalat"/>
          <w:b/>
          <w:sz w:val="20"/>
          <w:lang w:val="hy-AM"/>
        </w:rPr>
        <w:t>&lt;&lt;</w:t>
      </w:r>
      <w:r w:rsidR="00F97F13" w:rsidRPr="00F97F13">
        <w:rPr>
          <w:rFonts w:ascii="Sylfaen" w:hAnsi="Sylfaen" w:cs="Tahoma"/>
          <w:b/>
          <w:color w:val="000000"/>
          <w:sz w:val="22"/>
          <w:lang w:val="hy-AM"/>
        </w:rPr>
        <w:t>Հրազդանի   Մանկապատանեկան  ստեղծագործական  կենտրոն</w:t>
      </w:r>
      <w:r w:rsidR="00F97F13" w:rsidRPr="00A730B7">
        <w:rPr>
          <w:rFonts w:ascii="Sylfaen" w:hAnsi="Sylfaen" w:cs="Tahoma"/>
          <w:b/>
          <w:color w:val="000000"/>
          <w:lang w:val="hy-AM"/>
        </w:rPr>
        <w:t xml:space="preserve"> </w:t>
      </w:r>
      <w:r w:rsidR="003800F8" w:rsidRPr="00A15B2B">
        <w:rPr>
          <w:rFonts w:ascii="GHEA Grapalat" w:hAnsi="GHEA Grapalat"/>
          <w:b/>
          <w:sz w:val="20"/>
          <w:lang w:val="hy-AM"/>
        </w:rPr>
        <w:t>&gt;&gt; ՀՈԱԿ</w:t>
      </w:r>
      <w:r w:rsidR="003800F8" w:rsidRPr="003800F8">
        <w:rPr>
          <w:rFonts w:ascii="GHEA Grapalat" w:hAnsi="GHEA Grapalat" w:cs="GHEA Grapalat"/>
          <w:sz w:val="16"/>
          <w:szCs w:val="20"/>
          <w:lang w:val="pt-BR"/>
        </w:rPr>
        <w:t xml:space="preserve"> </w:t>
      </w:r>
      <w:r w:rsidRPr="00E6597C">
        <w:rPr>
          <w:rFonts w:ascii="GHEA Grapalat" w:hAnsi="GHEA Grapalat" w:cs="GHEA Grapalat"/>
          <w:sz w:val="20"/>
          <w:szCs w:val="20"/>
          <w:lang w:val="pt-BR"/>
        </w:rPr>
        <w:t xml:space="preserve">(այսուհետ` Պատվիրատու) կողմից </w:t>
      </w:r>
      <w:r w:rsidR="003800F8">
        <w:rPr>
          <w:rFonts w:ascii="GHEA Grapalat" w:hAnsi="GHEA Grapalat" w:cs="GHEA Grapalat"/>
          <w:sz w:val="20"/>
          <w:szCs w:val="20"/>
          <w:lang w:val="pt-BR"/>
        </w:rPr>
        <w:t xml:space="preserve"> </w:t>
      </w:r>
      <w:r w:rsidRPr="00E6597C">
        <w:rPr>
          <w:rFonts w:ascii="GHEA Grapalat" w:hAnsi="GHEA Grapalat" w:cs="GHEA Grapalat"/>
          <w:sz w:val="20"/>
          <w:szCs w:val="20"/>
          <w:lang w:val="pt-BR"/>
        </w:rPr>
        <w:t>կազմակերպված</w:t>
      </w:r>
      <w:r w:rsidRPr="00F97F13">
        <w:rPr>
          <w:rFonts w:ascii="GHEA Grapalat" w:hAnsi="GHEA Grapalat" w:cs="GHEA Grapalat"/>
          <w:sz w:val="18"/>
          <w:szCs w:val="20"/>
          <w:lang w:val="pt-BR"/>
        </w:rPr>
        <w:t xml:space="preserve">`  </w:t>
      </w:r>
      <w:r w:rsidR="00F97F13" w:rsidRPr="00F97F13">
        <w:rPr>
          <w:rFonts w:ascii="GHEA Grapalat" w:hAnsi="GHEA Grapalat"/>
          <w:b/>
          <w:sz w:val="22"/>
          <w:lang w:val="af-ZA"/>
        </w:rPr>
        <w:t xml:space="preserve">ՄՍԿ-ԳՀԱՇՁԲ-24/06 </w:t>
      </w:r>
      <w:r w:rsidRPr="00E6597C">
        <w:rPr>
          <w:rFonts w:ascii="GHEA Grapalat" w:hAnsi="GHEA Grapalat" w:cs="GHEA Grapalat"/>
          <w:sz w:val="20"/>
          <w:szCs w:val="20"/>
          <w:lang w:val="pt-BR"/>
        </w:rPr>
        <w:t>ծածկագրով գնման ընթացակարգին:</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334B2F"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68A67EAC" w:rsidR="00334B2F" w:rsidRPr="00F37BC1" w:rsidRDefault="00334B2F" w:rsidP="00F97F13">
            <w:pPr>
              <w:rPr>
                <w:rFonts w:ascii="GHEA Grapalat" w:hAnsi="GHEA Grapalat" w:cs="Arial"/>
                <w:sz w:val="18"/>
                <w:szCs w:val="18"/>
              </w:rPr>
            </w:pPr>
            <w:r w:rsidRPr="00F37BC1">
              <w:rPr>
                <w:rFonts w:ascii="GHEA Grapalat" w:hAnsi="GHEA Grapalat" w:cs="Sylfaen"/>
                <w:sz w:val="18"/>
                <w:szCs w:val="18"/>
                <w:lang w:val="hy-AM"/>
              </w:rPr>
              <w:t>9</w:t>
            </w:r>
            <w:r w:rsidRPr="00F37BC1">
              <w:rPr>
                <w:rFonts w:ascii="GHEA Grapalat" w:hAnsi="GHEA Grapalat" w:cs="Sylfaen"/>
                <w:sz w:val="18"/>
                <w:szCs w:val="18"/>
              </w:rPr>
              <w:t>. Շահառու</w:t>
            </w:r>
            <w:r w:rsidRPr="00F37BC1">
              <w:rPr>
                <w:rFonts w:ascii="GHEA Grapalat" w:hAnsi="GHEA Grapalat" w:cs="Sylfaen"/>
                <w:sz w:val="18"/>
                <w:szCs w:val="18"/>
                <w:lang w:val="hy-AM"/>
              </w:rPr>
              <w:t>ի  անվանումը</w:t>
            </w:r>
            <w:r w:rsidRPr="00F37BC1">
              <w:rPr>
                <w:rFonts w:ascii="GHEA Grapalat" w:hAnsi="GHEA Grapalat" w:cs="Sylfaen"/>
                <w:sz w:val="18"/>
                <w:szCs w:val="18"/>
              </w:rPr>
              <w:t>,</w:t>
            </w:r>
            <w:r w:rsidRPr="00F37BC1">
              <w:rPr>
                <w:rFonts w:ascii="GHEA Grapalat" w:hAnsi="GHEA Grapalat" w:cs="Sylfaen"/>
                <w:sz w:val="18"/>
                <w:szCs w:val="18"/>
                <w:lang w:val="hy-AM"/>
              </w:rPr>
              <w:t xml:space="preserve"> կամ անուն ազգանուն </w:t>
            </w:r>
            <w:r w:rsidRPr="00F37BC1">
              <w:rPr>
                <w:rFonts w:ascii="GHEA Grapalat" w:hAnsi="GHEA Grapalat" w:cs="Arial"/>
                <w:sz w:val="18"/>
                <w:szCs w:val="18"/>
              </w:rPr>
              <w:t>`</w:t>
            </w:r>
            <w:r w:rsidR="00886177">
              <w:rPr>
                <w:rFonts w:ascii="GHEA Grapalat" w:hAnsi="GHEA Grapalat" w:cs="Arial"/>
                <w:sz w:val="18"/>
                <w:szCs w:val="18"/>
                <w:lang w:val="hy-AM"/>
              </w:rPr>
              <w:t xml:space="preserve"> </w:t>
            </w:r>
            <w:r w:rsidR="00F37BC1" w:rsidRPr="00F37BC1">
              <w:rPr>
                <w:rFonts w:ascii="GHEA Grapalat" w:hAnsi="GHEA Grapalat"/>
                <w:b/>
                <w:sz w:val="18"/>
                <w:szCs w:val="18"/>
                <w:lang w:val="pt-BR"/>
              </w:rPr>
              <w:t>&lt;&lt;</w:t>
            </w:r>
            <w:r w:rsidR="00F97F13" w:rsidRPr="00F97F13">
              <w:rPr>
                <w:rFonts w:ascii="Sylfaen" w:hAnsi="Sylfaen" w:cs="Tahoma"/>
                <w:b/>
                <w:color w:val="000000"/>
                <w:sz w:val="20"/>
                <w:lang w:val="hy-AM"/>
              </w:rPr>
              <w:t xml:space="preserve"> </w:t>
            </w:r>
            <w:r w:rsidR="00F97F13" w:rsidRPr="00F97F13">
              <w:rPr>
                <w:rFonts w:ascii="GHEA Grapalat" w:hAnsi="GHEA Grapalat" w:cs="Tahoma"/>
                <w:b/>
                <w:color w:val="000000"/>
                <w:sz w:val="20"/>
                <w:lang w:val="hy-AM"/>
              </w:rPr>
              <w:t>Հրազդանի   Մանկապատանեկան  ստեղծագործական  կենտրոն</w:t>
            </w:r>
            <w:r w:rsidR="00F97F13" w:rsidRPr="00F97F13">
              <w:rPr>
                <w:rFonts w:ascii="Sylfaen" w:hAnsi="Sylfaen" w:cs="Tahoma"/>
                <w:b/>
                <w:color w:val="000000"/>
                <w:sz w:val="22"/>
                <w:lang w:val="hy-AM"/>
              </w:rPr>
              <w:t xml:space="preserve"> </w:t>
            </w:r>
            <w:r w:rsidR="00F97F13" w:rsidRPr="00F37BC1">
              <w:rPr>
                <w:rFonts w:ascii="GHEA Grapalat" w:hAnsi="GHEA Grapalat"/>
                <w:b/>
                <w:sz w:val="18"/>
                <w:szCs w:val="18"/>
                <w:lang w:val="pt-BR"/>
              </w:rPr>
              <w:t xml:space="preserve"> </w:t>
            </w:r>
            <w:r w:rsidR="00F37BC1" w:rsidRPr="00F37BC1">
              <w:rPr>
                <w:rFonts w:ascii="GHEA Grapalat" w:hAnsi="GHEA Grapalat"/>
                <w:b/>
                <w:sz w:val="18"/>
                <w:szCs w:val="18"/>
                <w:lang w:val="pt-BR"/>
              </w:rPr>
              <w:t xml:space="preserve">&gt;&gt; </w:t>
            </w:r>
            <w:r w:rsidR="00F37BC1" w:rsidRPr="00F37BC1">
              <w:rPr>
                <w:rFonts w:ascii="GHEA Grapalat" w:hAnsi="GHEA Grapalat"/>
                <w:b/>
                <w:sz w:val="18"/>
                <w:szCs w:val="18"/>
              </w:rPr>
              <w:t>ՀՈԱԿ</w:t>
            </w:r>
          </w:p>
        </w:tc>
      </w:tr>
      <w:tr w:rsidR="00334B2F"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7777777" w:rsidR="00334B2F" w:rsidRPr="00F37BC1" w:rsidRDefault="00334B2F" w:rsidP="00CB0ADE">
            <w:pPr>
              <w:rPr>
                <w:rFonts w:ascii="GHEA Grapalat" w:hAnsi="GHEA Grapalat" w:cs="Sylfaen"/>
                <w:sz w:val="18"/>
                <w:szCs w:val="18"/>
                <w:lang w:val="ru-RU"/>
              </w:rPr>
            </w:pPr>
            <w:r w:rsidRPr="00F37BC1">
              <w:rPr>
                <w:rFonts w:ascii="GHEA Grapalat" w:hAnsi="GHEA Grapalat" w:cs="Sylfaen"/>
                <w:sz w:val="18"/>
                <w:szCs w:val="18"/>
                <w:lang w:val="ru-RU"/>
              </w:rPr>
              <w:t xml:space="preserve">10. </w:t>
            </w:r>
            <w:r w:rsidRPr="00F37BC1">
              <w:rPr>
                <w:rFonts w:ascii="GHEA Grapalat" w:hAnsi="GHEA Grapalat" w:cs="Sylfaen"/>
                <w:sz w:val="18"/>
                <w:szCs w:val="18"/>
              </w:rPr>
              <w:t xml:space="preserve"> Շահառուի</w:t>
            </w:r>
            <w:r w:rsidRPr="00F37BC1">
              <w:rPr>
                <w:rFonts w:ascii="GHEA Grapalat" w:hAnsi="GHEA Grapalat" w:cs="Arial"/>
                <w:sz w:val="18"/>
                <w:szCs w:val="18"/>
              </w:rPr>
              <w:t xml:space="preserve"> </w:t>
            </w:r>
            <w:r w:rsidRPr="00F37BC1">
              <w:rPr>
                <w:rFonts w:ascii="GHEA Grapalat" w:hAnsi="GHEA Grapalat" w:cs="Sylfaen"/>
                <w:sz w:val="18"/>
                <w:szCs w:val="18"/>
              </w:rPr>
              <w:t xml:space="preserve"> ՀԾՀ</w:t>
            </w:r>
            <w:r w:rsidRPr="00F37BC1">
              <w:rPr>
                <w:rFonts w:ascii="GHEA Grapalat" w:hAnsi="GHEA Grapalat" w:cs="Sylfaen"/>
                <w:sz w:val="18"/>
                <w:szCs w:val="18"/>
                <w:lang w:val="ru-RU"/>
              </w:rPr>
              <w:t xml:space="preserve"> (</w:t>
            </w:r>
            <w:r w:rsidRPr="00F37BC1">
              <w:rPr>
                <w:rFonts w:ascii="GHEA Grapalat" w:hAnsi="GHEA Grapalat" w:cs="Sylfaen"/>
                <w:sz w:val="18"/>
                <w:szCs w:val="18"/>
                <w:lang w:val="hy-AM"/>
              </w:rPr>
              <w:t>չի լրացվում</w:t>
            </w:r>
            <w:r w:rsidRPr="00F37BC1">
              <w:rPr>
                <w:rFonts w:ascii="GHEA Grapalat" w:hAnsi="GHEA Grapalat" w:cs="Sylfaen"/>
                <w:sz w:val="18"/>
                <w:szCs w:val="18"/>
                <w:lang w:val="ru-RU"/>
              </w:rPr>
              <w:t>)</w:t>
            </w:r>
          </w:p>
        </w:tc>
      </w:tr>
      <w:tr w:rsidR="00334B2F"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p>
        </w:tc>
      </w:tr>
      <w:tr w:rsidR="00334B2F"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B57A02">
        <w:trPr>
          <w:trHeight w:val="7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856D09"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856D09"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856D09"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856D09"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856D09"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75E115AB" w14:textId="4AFD153A" w:rsidR="00807F72" w:rsidRDefault="00334B2F" w:rsidP="003800F8">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r w:rsidR="003800F8">
        <w:rPr>
          <w:rFonts w:ascii="GHEA Grapalat" w:hAnsi="GHEA Grapalat" w:cs="Sylfaen"/>
          <w:b/>
          <w:lang w:val="hy-AM"/>
        </w:rPr>
        <w:lastRenderedPageBreak/>
        <w:t xml:space="preserve"> </w:t>
      </w:r>
    </w:p>
    <w:p w14:paraId="5709290C" w14:textId="77777777" w:rsidR="00807F72" w:rsidRDefault="00807F72" w:rsidP="00EF3662">
      <w:pPr>
        <w:pStyle w:val="BodyTextIndent3"/>
        <w:spacing w:line="240" w:lineRule="auto"/>
        <w:jc w:val="right"/>
        <w:rPr>
          <w:rFonts w:ascii="GHEA Grapalat" w:hAnsi="GHEA Grapalat" w:cs="Sylfaen"/>
          <w:b/>
          <w:lang w:val="hy-AM"/>
        </w:rPr>
      </w:pPr>
    </w:p>
    <w:p w14:paraId="157888CE" w14:textId="77777777" w:rsidR="00807F72" w:rsidRDefault="00807F72" w:rsidP="00EF3662">
      <w:pPr>
        <w:pStyle w:val="BodyTextIndent3"/>
        <w:spacing w:line="240" w:lineRule="auto"/>
        <w:jc w:val="right"/>
        <w:rPr>
          <w:rFonts w:ascii="GHEA Grapalat" w:hAnsi="GHEA Grapalat" w:cs="Sylfaen"/>
          <w:b/>
          <w:lang w:val="hy-AM"/>
        </w:rPr>
      </w:pPr>
    </w:p>
    <w:p w14:paraId="4C24F956" w14:textId="77777777" w:rsidR="00807F72" w:rsidRDefault="00807F72" w:rsidP="00EF3662">
      <w:pPr>
        <w:pStyle w:val="BodyTextIndent3"/>
        <w:spacing w:line="240" w:lineRule="auto"/>
        <w:jc w:val="right"/>
        <w:rPr>
          <w:rFonts w:ascii="GHEA Grapalat" w:hAnsi="GHEA Grapalat" w:cs="Sylfaen"/>
          <w:b/>
          <w:lang w:val="hy-AM"/>
        </w:rPr>
      </w:pPr>
    </w:p>
    <w:p w14:paraId="1B848C87" w14:textId="590D21CA" w:rsidR="00807F72" w:rsidRDefault="00807F72" w:rsidP="00D70570">
      <w:pPr>
        <w:pStyle w:val="BodyTextIndent3"/>
        <w:spacing w:line="240" w:lineRule="auto"/>
        <w:ind w:firstLine="0"/>
        <w:rPr>
          <w:rFonts w:ascii="GHEA Grapalat" w:hAnsi="GHEA Grapalat" w:cs="Sylfaen"/>
          <w:b/>
          <w:lang w:val="hy-AM"/>
        </w:rPr>
      </w:pPr>
    </w:p>
    <w:p w14:paraId="470FEA37" w14:textId="77777777" w:rsidR="00807F72" w:rsidRDefault="00807F72" w:rsidP="00EF3662">
      <w:pPr>
        <w:pStyle w:val="BodyTextIndent3"/>
        <w:spacing w:line="240" w:lineRule="auto"/>
        <w:jc w:val="right"/>
        <w:rPr>
          <w:rFonts w:ascii="GHEA Grapalat" w:hAnsi="GHEA Grapalat" w:cs="Sylfaen"/>
          <w:b/>
          <w:lang w:val="hy-AM"/>
        </w:rPr>
      </w:pPr>
    </w:p>
    <w:p w14:paraId="48990B49" w14:textId="77777777" w:rsidR="00071D1C" w:rsidRPr="00015CC3" w:rsidRDefault="00071D1C" w:rsidP="00EF3662">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77245" w:rsidRPr="00015CC3">
        <w:rPr>
          <w:rFonts w:ascii="GHEA Grapalat" w:hAnsi="GHEA Grapalat" w:cs="Sylfaen"/>
          <w:b/>
          <w:lang w:val="hy-AM"/>
        </w:rPr>
        <w:t>6</w:t>
      </w:r>
    </w:p>
    <w:p w14:paraId="3252B80D" w14:textId="56C12F33" w:rsidR="00071D1C" w:rsidRPr="00E6597C" w:rsidRDefault="00F97F13" w:rsidP="00EF3662">
      <w:pPr>
        <w:pStyle w:val="BodyTextIndent3"/>
        <w:spacing w:line="240" w:lineRule="auto"/>
        <w:jc w:val="right"/>
        <w:rPr>
          <w:rFonts w:ascii="GHEA Grapalat" w:hAnsi="GHEA Grapalat" w:cs="Sylfaen"/>
          <w:b/>
          <w:lang w:val="hy-AM"/>
        </w:rPr>
      </w:pPr>
      <w:r w:rsidRPr="00F97F13">
        <w:rPr>
          <w:rFonts w:ascii="GHEA Grapalat" w:hAnsi="GHEA Grapalat"/>
          <w:b/>
          <w:sz w:val="22"/>
          <w:szCs w:val="24"/>
          <w:lang w:val="af-ZA"/>
        </w:rPr>
        <w:t>ՄՍԿ-ԳՀԱՇՁԲ-24/06</w:t>
      </w:r>
      <w:r>
        <w:rPr>
          <w:rFonts w:ascii="GHEA Grapalat" w:hAnsi="GHEA Grapalat"/>
          <w:b/>
          <w:sz w:val="22"/>
          <w:szCs w:val="24"/>
          <w:lang w:val="af-ZA"/>
        </w:rPr>
        <w:t xml:space="preserve"> </w:t>
      </w:r>
      <w:r w:rsidR="00071D1C" w:rsidRPr="00E6597C">
        <w:rPr>
          <w:rFonts w:ascii="GHEA Grapalat" w:hAnsi="GHEA Grapalat" w:cs="Sylfaen"/>
          <w:b/>
          <w:lang w:val="hy-AM"/>
        </w:rPr>
        <w:t>ծածկագրով</w:t>
      </w:r>
    </w:p>
    <w:p w14:paraId="2A6B9DF8" w14:textId="49B65FD4" w:rsidR="00071D1C" w:rsidRPr="00A15B2B" w:rsidRDefault="003800F8" w:rsidP="00EF3662">
      <w:pPr>
        <w:pStyle w:val="BodyTextIndent3"/>
        <w:spacing w:line="240" w:lineRule="auto"/>
        <w:jc w:val="right"/>
        <w:rPr>
          <w:rFonts w:ascii="GHEA Grapalat" w:hAnsi="GHEA Grapalat" w:cs="Sylfaen"/>
          <w:b/>
          <w:lang w:val="hy-AM"/>
        </w:rPr>
      </w:pPr>
      <w:r w:rsidRPr="00A15B2B">
        <w:rPr>
          <w:rFonts w:ascii="GHEA Grapalat" w:hAnsi="GHEA Grapalat" w:cs="Sylfaen"/>
          <w:b/>
          <w:lang w:val="hy-AM"/>
        </w:rPr>
        <w:t>Գնանշման հարցման</w:t>
      </w:r>
      <w:r w:rsidR="00071D1C" w:rsidRPr="00E6597C">
        <w:rPr>
          <w:rFonts w:ascii="GHEA Grapalat" w:hAnsi="GHEA Grapalat" w:cs="Sylfaen"/>
          <w:b/>
          <w:lang w:val="hy-AM"/>
        </w:rPr>
        <w:t xml:space="preserve"> հրավերի</w:t>
      </w:r>
    </w:p>
    <w:p w14:paraId="6A243A4B" w14:textId="77777777" w:rsidR="003800F8" w:rsidRPr="00A15B2B" w:rsidRDefault="003800F8" w:rsidP="00EF3662">
      <w:pPr>
        <w:pStyle w:val="BodyTextIndent3"/>
        <w:spacing w:line="240" w:lineRule="auto"/>
        <w:jc w:val="right"/>
        <w:rPr>
          <w:rFonts w:ascii="GHEA Grapalat" w:hAnsi="GHEA Grapalat" w:cs="Sylfaen"/>
          <w:b/>
          <w:lang w:val="hy-AM"/>
        </w:rPr>
      </w:pPr>
    </w:p>
    <w:p w14:paraId="7D98055D" w14:textId="77777777" w:rsidR="00F02279" w:rsidRPr="00E6597C" w:rsidRDefault="00F02279" w:rsidP="00F02279">
      <w:pPr>
        <w:ind w:left="-142" w:firstLine="142"/>
        <w:jc w:val="center"/>
        <w:rPr>
          <w:rFonts w:ascii="GHEA Grapalat" w:hAnsi="GHEA Grapalat"/>
          <w:b/>
          <w:lang w:val="hy-AM"/>
        </w:rPr>
      </w:pPr>
      <w:r w:rsidRPr="00E6597C">
        <w:rPr>
          <w:rFonts w:ascii="GHEA Grapalat" w:hAnsi="GHEA Grapalat" w:cs="Sylfaen"/>
          <w:b/>
          <w:lang w:val="hy-AM"/>
        </w:rPr>
        <w:t>ՊԵՏՈՒԹՅԱՆ</w:t>
      </w:r>
      <w:r w:rsidRPr="00E6597C">
        <w:rPr>
          <w:rFonts w:ascii="GHEA Grapalat" w:hAnsi="GHEA Grapalat" w:cs="Times Armenian"/>
          <w:b/>
          <w:lang w:val="hy-AM"/>
        </w:rPr>
        <w:t xml:space="preserve">  </w:t>
      </w:r>
      <w:r w:rsidRPr="00E6597C">
        <w:rPr>
          <w:rFonts w:ascii="GHEA Grapalat" w:hAnsi="GHEA Grapalat" w:cs="Sylfaen"/>
          <w:b/>
          <w:lang w:val="hy-AM"/>
        </w:rPr>
        <w:t>ԿԱՐԻՔՆԵՐԻ</w:t>
      </w:r>
      <w:r w:rsidRPr="00E6597C">
        <w:rPr>
          <w:rFonts w:ascii="GHEA Grapalat" w:hAnsi="GHEA Grapalat" w:cs="Times Armenian"/>
          <w:b/>
          <w:lang w:val="hy-AM"/>
        </w:rPr>
        <w:t xml:space="preserve"> </w:t>
      </w:r>
      <w:r w:rsidRPr="00E6597C">
        <w:rPr>
          <w:rFonts w:ascii="GHEA Grapalat" w:hAnsi="GHEA Grapalat" w:cs="Sylfaen"/>
          <w:b/>
          <w:lang w:val="hy-AM"/>
        </w:rPr>
        <w:t>ՀԱՄԱՐ</w:t>
      </w:r>
      <w:r w:rsidRPr="00E6597C">
        <w:rPr>
          <w:rFonts w:ascii="GHEA Grapalat" w:hAnsi="GHEA Grapalat" w:cs="Times Armenian"/>
          <w:b/>
          <w:lang w:val="hy-AM"/>
        </w:rPr>
        <w:t xml:space="preserve"> </w:t>
      </w:r>
      <w:r w:rsidRPr="00E6597C">
        <w:rPr>
          <w:rFonts w:ascii="GHEA Grapalat" w:hAnsi="GHEA Grapalat" w:cs="Sylfaen"/>
          <w:b/>
          <w:lang w:val="hy-AM"/>
        </w:rPr>
        <w:t>-------------------------------------  ԿԱՏԱՐՄԱՆ</w:t>
      </w:r>
    </w:p>
    <w:p w14:paraId="4C12AB8F" w14:textId="77777777" w:rsidR="00F02279" w:rsidRPr="00E6597C" w:rsidRDefault="00F02279" w:rsidP="00F02279">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14:paraId="034C60A6" w14:textId="77777777" w:rsidR="00F02279" w:rsidRPr="00E6597C" w:rsidRDefault="00F02279" w:rsidP="00F02279">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14:paraId="1D37CA0D" w14:textId="48AD847C" w:rsidR="00F02279" w:rsidRPr="00A15B2B" w:rsidRDefault="00F02279" w:rsidP="003800F8">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79EBB7A8" w14:textId="77777777" w:rsidR="00F02279" w:rsidRPr="00E6597C" w:rsidRDefault="00F02279" w:rsidP="003800F8">
      <w:pPr>
        <w:tabs>
          <w:tab w:val="left" w:pos="1276"/>
        </w:tabs>
        <w:jc w:val="both"/>
        <w:rPr>
          <w:rFonts w:ascii="GHEA Grapalat" w:hAnsi="GHEA Grapalat"/>
          <w:sz w:val="20"/>
          <w:u w:val="single"/>
          <w:lang w:val="nb-NO"/>
        </w:rPr>
      </w:pPr>
    </w:p>
    <w:p w14:paraId="5C7CF3AC" w14:textId="77777777" w:rsidR="003800F8" w:rsidRPr="00137D12" w:rsidRDefault="003800F8" w:rsidP="003800F8">
      <w:pPr>
        <w:ind w:firstLine="720"/>
        <w:jc w:val="both"/>
        <w:rPr>
          <w:rFonts w:ascii="GHEA Grapalat" w:hAnsi="GHEA Grapalat" w:cs="Sylfaen"/>
          <w:sz w:val="20"/>
          <w:szCs w:val="20"/>
          <w:lang w:val="pt-BR"/>
        </w:rPr>
      </w:pPr>
      <w:r w:rsidRPr="00137D12">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409D06F2" w14:textId="77777777" w:rsidR="003800F8" w:rsidRPr="00137D12" w:rsidRDefault="003800F8" w:rsidP="003800F8">
      <w:pPr>
        <w:ind w:firstLine="709"/>
        <w:jc w:val="both"/>
        <w:rPr>
          <w:rFonts w:ascii="GHEA Grapalat" w:hAnsi="GHEA Grapalat"/>
          <w:b/>
          <w:lang w:val="es-ES"/>
        </w:rPr>
      </w:pPr>
    </w:p>
    <w:p w14:paraId="6320363F" w14:textId="77777777" w:rsidR="003800F8" w:rsidRPr="00137D12" w:rsidRDefault="003800F8" w:rsidP="003800F8">
      <w:pPr>
        <w:ind w:firstLine="720"/>
        <w:jc w:val="both"/>
        <w:rPr>
          <w:rFonts w:ascii="GHEA Grapalat" w:hAnsi="GHEA Grapalat"/>
          <w:b/>
          <w:sz w:val="20"/>
          <w:szCs w:val="20"/>
          <w:lang w:val="es-ES"/>
        </w:rPr>
      </w:pPr>
      <w:r w:rsidRPr="00137D12">
        <w:rPr>
          <w:rFonts w:ascii="GHEA Grapalat" w:hAnsi="GHEA Grapalat"/>
          <w:b/>
          <w:sz w:val="20"/>
          <w:szCs w:val="20"/>
          <w:lang w:val="es-ES"/>
        </w:rPr>
        <w:t xml:space="preserve">1. </w:t>
      </w:r>
      <w:r w:rsidRPr="00137D12">
        <w:rPr>
          <w:rFonts w:ascii="GHEA Grapalat" w:hAnsi="GHEA Grapalat" w:cs="Sylfaen"/>
          <w:b/>
          <w:sz w:val="20"/>
          <w:szCs w:val="20"/>
          <w:lang w:val="pt-BR"/>
        </w:rPr>
        <w:t>ՊԱՅՄԱՆԱԳՐԻ</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ԱՌԱՐԿԱՆ</w:t>
      </w:r>
    </w:p>
    <w:p w14:paraId="65CE01E6" w14:textId="2B5FFF55" w:rsidR="003800F8" w:rsidRPr="0095540B" w:rsidRDefault="003800F8" w:rsidP="003800F8">
      <w:pPr>
        <w:ind w:firstLine="708"/>
        <w:jc w:val="both"/>
        <w:rPr>
          <w:rFonts w:ascii="GHEA Grapalat" w:hAnsi="GHEA Grapalat" w:cs="Sylfaen"/>
          <w:color w:val="000000"/>
          <w:sz w:val="20"/>
          <w:szCs w:val="20"/>
          <w:lang w:val="hy-AM"/>
        </w:rPr>
      </w:pPr>
      <w:r w:rsidRPr="00137D12">
        <w:rPr>
          <w:rFonts w:ascii="GHEA Grapalat" w:hAnsi="GHEA Grapalat"/>
          <w:sz w:val="20"/>
          <w:szCs w:val="20"/>
          <w:lang w:val="es-ES"/>
        </w:rPr>
        <w:t>1.1</w:t>
      </w:r>
      <w:r w:rsidRPr="00137D12">
        <w:rPr>
          <w:rFonts w:ascii="GHEA Grapalat" w:hAnsi="GHEA Grapalat"/>
          <w:sz w:val="20"/>
          <w:szCs w:val="20"/>
          <w:lang w:val="es-ES"/>
        </w:rPr>
        <w:tab/>
      </w:r>
      <w:r w:rsidRPr="00137D12">
        <w:rPr>
          <w:rFonts w:ascii="GHEA Grapalat" w:hAnsi="GHEA Grapalat" w:cs="Sylfaen"/>
          <w:sz w:val="20"/>
          <w:szCs w:val="20"/>
          <w:lang w:val="pt-BR"/>
        </w:rPr>
        <w:t>Կապալառուն</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պարտավորվում</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է</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սույն</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պայմանագրով</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սահմանված</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կարգով</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ծավալներով</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ձևով</w:t>
      </w:r>
      <w:r w:rsidRPr="00137D12">
        <w:rPr>
          <w:rFonts w:ascii="GHEA Grapalat" w:hAnsi="GHEA Grapalat"/>
          <w:sz w:val="20"/>
          <w:szCs w:val="20"/>
          <w:lang w:val="es-ES"/>
        </w:rPr>
        <w:t xml:space="preserve"> </w:t>
      </w:r>
      <w:r w:rsidRPr="00137D12">
        <w:rPr>
          <w:rFonts w:ascii="GHEA Grapalat" w:hAnsi="GHEA Grapalat" w:cs="Sylfaen"/>
          <w:sz w:val="20"/>
          <w:szCs w:val="20"/>
          <w:lang w:val="pt-BR"/>
        </w:rPr>
        <w:t>և</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ժամկետներում</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կատարել</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սույն</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պայմանագրի (այսուհետ` պայմանագիր)</w:t>
      </w:r>
      <w:r w:rsidRPr="00137D12">
        <w:rPr>
          <w:rFonts w:ascii="GHEA Grapalat" w:hAnsi="GHEA Grapalat"/>
          <w:sz w:val="20"/>
          <w:szCs w:val="20"/>
          <w:lang w:val="es-ES"/>
        </w:rPr>
        <w:t xml:space="preserve"> N 1 </w:t>
      </w:r>
      <w:r w:rsidRPr="00137D12">
        <w:rPr>
          <w:rFonts w:ascii="GHEA Grapalat" w:hAnsi="GHEA Grapalat" w:cs="Sylfaen"/>
          <w:sz w:val="20"/>
          <w:szCs w:val="20"/>
          <w:lang w:val="pt-BR"/>
        </w:rPr>
        <w:t>Հավելվածով</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սահմանված</w:t>
      </w:r>
      <w:r w:rsidRPr="00137D12">
        <w:rPr>
          <w:rFonts w:ascii="GHEA Grapalat" w:hAnsi="GHEA Grapalat"/>
          <w:sz w:val="20"/>
          <w:szCs w:val="20"/>
          <w:lang w:val="es-ES"/>
        </w:rPr>
        <w:t xml:space="preserve"> </w:t>
      </w:r>
      <w:r w:rsidRPr="00137D12">
        <w:rPr>
          <w:rFonts w:ascii="GHEA Grapalat" w:hAnsi="GHEA Grapalat"/>
          <w:sz w:val="20"/>
          <w:szCs w:val="20"/>
          <w:lang w:val="hy-AM"/>
        </w:rPr>
        <w:t xml:space="preserve">նախագծային փաստաթղթերով, ներառյալ </w:t>
      </w:r>
      <w:r w:rsidRPr="00137D12">
        <w:rPr>
          <w:rFonts w:ascii="GHEA Grapalat" w:hAnsi="GHEA Grapalat" w:cs="Sylfaen"/>
          <w:sz w:val="20"/>
          <w:szCs w:val="20"/>
          <w:lang w:val="hy-AM"/>
        </w:rPr>
        <w:t xml:space="preserve">դրանցով նախատեսված </w:t>
      </w:r>
      <w:r w:rsidRPr="00137D12">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137D12">
        <w:rPr>
          <w:rFonts w:ascii="GHEA Grapalat" w:hAnsi="GHEA Grapalat" w:cs="Arial"/>
          <w:sz w:val="20"/>
          <w:szCs w:val="20"/>
          <w:lang w:val="es-ES"/>
        </w:rPr>
        <w:t>(</w:t>
      </w:r>
      <w:r w:rsidRPr="00137D12">
        <w:rPr>
          <w:rFonts w:ascii="GHEA Grapalat" w:hAnsi="GHEA Grapalat" w:cs="Arial"/>
          <w:sz w:val="20"/>
          <w:szCs w:val="20"/>
          <w:lang w:val="hy-AM"/>
        </w:rPr>
        <w:t>կամ</w:t>
      </w:r>
      <w:r w:rsidRPr="00137D12">
        <w:rPr>
          <w:rFonts w:ascii="GHEA Grapalat" w:hAnsi="GHEA Grapalat" w:cs="Arial"/>
          <w:sz w:val="20"/>
          <w:szCs w:val="20"/>
          <w:lang w:val="es-ES"/>
        </w:rPr>
        <w:t>)</w:t>
      </w:r>
      <w:r w:rsidRPr="00137D12">
        <w:rPr>
          <w:rFonts w:ascii="GHEA Grapalat" w:hAnsi="GHEA Grapalat" w:cs="Arial"/>
          <w:sz w:val="20"/>
          <w:szCs w:val="20"/>
          <w:lang w:val="hy-AM"/>
        </w:rPr>
        <w:t xml:space="preserve"> սարքերի ու սարքավորումների տեղադրումը </w:t>
      </w:r>
      <w:r w:rsidRPr="00137D12">
        <w:rPr>
          <w:rFonts w:ascii="GHEA Grapalat" w:hAnsi="GHEA Grapalat" w:cs="Arial"/>
          <w:sz w:val="20"/>
          <w:szCs w:val="20"/>
          <w:lang w:val="es-ES"/>
        </w:rPr>
        <w:t>(օգտագործ</w:t>
      </w:r>
      <w:r w:rsidRPr="00137D12">
        <w:rPr>
          <w:rFonts w:ascii="GHEA Grapalat" w:hAnsi="GHEA Grapalat" w:cs="Arial"/>
          <w:sz w:val="20"/>
          <w:szCs w:val="20"/>
          <w:lang w:val="hy-AM"/>
        </w:rPr>
        <w:t>ումը</w:t>
      </w:r>
      <w:r w:rsidRPr="00137D12">
        <w:rPr>
          <w:rFonts w:ascii="GHEA Grapalat" w:hAnsi="GHEA Grapalat" w:cs="Arial"/>
          <w:sz w:val="20"/>
          <w:szCs w:val="20"/>
          <w:lang w:val="es-ES"/>
        </w:rPr>
        <w:t>)</w:t>
      </w:r>
      <w:r w:rsidRPr="00137D12">
        <w:rPr>
          <w:rFonts w:ascii="GHEA Grapalat" w:hAnsi="GHEA Grapalat" w:cs="Arial"/>
          <w:sz w:val="20"/>
          <w:szCs w:val="20"/>
          <w:lang w:val="hy-AM"/>
        </w:rPr>
        <w:t xml:space="preserve"> և</w:t>
      </w:r>
      <w:r w:rsidRPr="00137D12">
        <w:rPr>
          <w:rFonts w:ascii="GHEA Grapalat" w:hAnsi="GHEA Grapalat" w:cs="Sylfaen"/>
          <w:sz w:val="20"/>
          <w:szCs w:val="20"/>
          <w:lang w:val="pt-BR"/>
        </w:rPr>
        <w:t xml:space="preserve"> ծավալաթերթ</w:t>
      </w:r>
      <w:r w:rsidRPr="00137D12">
        <w:rPr>
          <w:rFonts w:ascii="GHEA Grapalat" w:hAnsi="GHEA Grapalat"/>
          <w:sz w:val="20"/>
          <w:szCs w:val="20"/>
          <w:lang w:val="es-ES"/>
        </w:rPr>
        <w:t>-</w:t>
      </w:r>
      <w:r w:rsidRPr="00137D12">
        <w:rPr>
          <w:rFonts w:ascii="GHEA Grapalat" w:hAnsi="GHEA Grapalat" w:cs="Sylfaen"/>
          <w:sz w:val="20"/>
          <w:szCs w:val="20"/>
          <w:lang w:val="pt-BR"/>
        </w:rPr>
        <w:t>նախահաշվով</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նախատեսված</w:t>
      </w:r>
      <w:r>
        <w:rPr>
          <w:rFonts w:ascii="GHEA Grapalat" w:hAnsi="GHEA Grapalat" w:cs="Sylfaen"/>
          <w:sz w:val="20"/>
          <w:szCs w:val="20"/>
          <w:lang w:val="pt-BR"/>
        </w:rPr>
        <w:t xml:space="preserve"> </w:t>
      </w:r>
      <w:r w:rsidRPr="00587B03">
        <w:rPr>
          <w:rFonts w:ascii="GHEA Grapalat" w:hAnsi="GHEA Grapalat"/>
          <w:b/>
          <w:i/>
          <w:color w:val="0000FF"/>
          <w:lang w:val="af-ZA"/>
        </w:rPr>
        <w:t xml:space="preserve"> </w:t>
      </w:r>
      <w:r w:rsidRPr="00137D12">
        <w:rPr>
          <w:rFonts w:ascii="GHEA Grapalat" w:hAnsi="GHEA Grapalat" w:cs="Sylfaen"/>
          <w:sz w:val="20"/>
          <w:szCs w:val="20"/>
          <w:lang w:val="pt-BR"/>
        </w:rPr>
        <w:t>աշխատանքները</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այսուհետ</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աշխատանք</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իսկ</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Պատվիրատուն</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պարտավորվում</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է</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ընդունել</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կատարված</w:t>
      </w:r>
      <w:r w:rsidRPr="00137D12">
        <w:rPr>
          <w:rFonts w:ascii="GHEA Grapalat" w:hAnsi="GHEA Grapalat"/>
          <w:sz w:val="20"/>
          <w:szCs w:val="20"/>
          <w:lang w:val="es-ES"/>
        </w:rPr>
        <w:t xml:space="preserve"> ա</w:t>
      </w:r>
      <w:r w:rsidRPr="00137D12">
        <w:rPr>
          <w:rFonts w:ascii="GHEA Grapalat" w:hAnsi="GHEA Grapalat" w:cs="Sylfaen"/>
          <w:sz w:val="20"/>
          <w:szCs w:val="20"/>
          <w:lang w:val="pt-BR"/>
        </w:rPr>
        <w:t>շխատանքը</w:t>
      </w:r>
      <w:r w:rsidRPr="00137D12">
        <w:rPr>
          <w:rFonts w:ascii="GHEA Grapalat" w:hAnsi="GHEA Grapalat"/>
          <w:sz w:val="20"/>
          <w:szCs w:val="20"/>
          <w:lang w:val="es-ES"/>
        </w:rPr>
        <w:t xml:space="preserve"> </w:t>
      </w:r>
      <w:r w:rsidRPr="00137D12">
        <w:rPr>
          <w:rFonts w:ascii="GHEA Grapalat" w:hAnsi="GHEA Grapalat" w:cs="Sylfaen"/>
          <w:sz w:val="20"/>
          <w:szCs w:val="20"/>
          <w:lang w:val="pt-BR"/>
        </w:rPr>
        <w:t>և</w:t>
      </w:r>
      <w:r w:rsidRPr="00137D12">
        <w:rPr>
          <w:rFonts w:ascii="GHEA Grapalat" w:hAnsi="GHEA Grapalat"/>
          <w:sz w:val="20"/>
          <w:szCs w:val="20"/>
          <w:lang w:val="es-ES"/>
        </w:rPr>
        <w:t xml:space="preserve"> </w:t>
      </w:r>
      <w:r w:rsidRPr="00137D12">
        <w:rPr>
          <w:rFonts w:ascii="GHEA Grapalat" w:hAnsi="GHEA Grapalat" w:cs="Sylfaen"/>
          <w:sz w:val="20"/>
          <w:szCs w:val="20"/>
          <w:lang w:val="pt-BR"/>
        </w:rPr>
        <w:t>վարձատրել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դրա</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համար</w:t>
      </w:r>
      <w:r w:rsidRPr="00137D12">
        <w:rPr>
          <w:rFonts w:ascii="GHEA Grapalat" w:hAnsi="GHEA Grapalat" w:cs="Tahoma"/>
          <w:sz w:val="20"/>
          <w:szCs w:val="20"/>
          <w:lang w:val="es-ES"/>
        </w:rPr>
        <w:t>։</w:t>
      </w:r>
      <w:r>
        <w:rPr>
          <w:rFonts w:ascii="GHEA Grapalat" w:hAnsi="GHEA Grapalat" w:cs="Tahoma"/>
          <w:sz w:val="20"/>
          <w:szCs w:val="20"/>
          <w:lang w:val="hy-AM"/>
        </w:rPr>
        <w:t xml:space="preserve"> </w:t>
      </w:r>
      <w:r w:rsidRPr="00D76CDB">
        <w:rPr>
          <w:rFonts w:ascii="GHEA Grapalat" w:hAnsi="GHEA Grapalat"/>
          <w:b/>
          <w:color w:val="000000" w:themeColor="text1"/>
          <w:sz w:val="20"/>
          <w:szCs w:val="20"/>
          <w:lang w:val="hy-AM"/>
        </w:rPr>
        <w:t>«</w:t>
      </w:r>
      <w:r w:rsidR="00F97F13" w:rsidRPr="00FD3599">
        <w:rPr>
          <w:rFonts w:ascii="GHEA Grapalat" w:hAnsi="GHEA Grapalat"/>
          <w:b/>
          <w:color w:val="000000" w:themeColor="text1"/>
          <w:sz w:val="20"/>
          <w:szCs w:val="20"/>
          <w:lang w:val="hy-AM"/>
        </w:rPr>
        <w:t>Գ</w:t>
      </w:r>
      <w:r w:rsidR="00F97F13" w:rsidRPr="00F97F13">
        <w:rPr>
          <w:rFonts w:ascii="GHEA Grapalat" w:hAnsi="GHEA Grapalat"/>
          <w:b/>
          <w:color w:val="000000" w:themeColor="text1"/>
          <w:sz w:val="20"/>
          <w:szCs w:val="20"/>
          <w:lang w:val="hy-AM"/>
        </w:rPr>
        <w:t>ազամոնտաժման եվ ջեռուցման</w:t>
      </w:r>
      <w:r w:rsidR="00F97F13">
        <w:rPr>
          <w:rFonts w:ascii="GHEA Grapalat" w:hAnsi="GHEA Grapalat"/>
          <w:b/>
          <w:color w:val="000000" w:themeColor="text1"/>
          <w:sz w:val="20"/>
          <w:szCs w:val="20"/>
          <w:lang w:val="hy-AM"/>
        </w:rPr>
        <w:t xml:space="preserve"> համակարգի կառուցման</w:t>
      </w:r>
      <w:r w:rsidRPr="00D76CDB">
        <w:rPr>
          <w:rFonts w:ascii="GHEA Grapalat" w:hAnsi="GHEA Grapalat"/>
          <w:b/>
          <w:color w:val="000000" w:themeColor="text1"/>
          <w:sz w:val="20"/>
          <w:szCs w:val="20"/>
          <w:lang w:val="af-ZA"/>
        </w:rPr>
        <w:t xml:space="preserve">» աշխատանքների </w:t>
      </w:r>
      <w:r w:rsidRPr="0095540B">
        <w:rPr>
          <w:rFonts w:ascii="GHEA Grapalat" w:hAnsi="GHEA Grapalat"/>
          <w:color w:val="000000"/>
          <w:sz w:val="20"/>
          <w:szCs w:val="20"/>
          <w:lang w:val="es-ES"/>
        </w:rPr>
        <w:t>(</w:t>
      </w:r>
      <w:r w:rsidRPr="0095540B">
        <w:rPr>
          <w:rFonts w:ascii="GHEA Grapalat" w:hAnsi="GHEA Grapalat" w:cs="Sylfaen"/>
          <w:color w:val="000000"/>
          <w:sz w:val="20"/>
          <w:szCs w:val="20"/>
          <w:lang w:val="pt-BR"/>
        </w:rPr>
        <w:t>այսուհետ</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աշխատանք</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իսկ</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Պատվիրատուն</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պարտավորվում</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է</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ընդունել</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կատարված</w:t>
      </w:r>
      <w:r w:rsidRPr="0095540B">
        <w:rPr>
          <w:rFonts w:ascii="GHEA Grapalat" w:hAnsi="GHEA Grapalat"/>
          <w:color w:val="000000"/>
          <w:sz w:val="20"/>
          <w:szCs w:val="20"/>
          <w:lang w:val="es-ES"/>
        </w:rPr>
        <w:t xml:space="preserve"> ա</w:t>
      </w:r>
      <w:r w:rsidRPr="0095540B">
        <w:rPr>
          <w:rFonts w:ascii="GHEA Grapalat" w:hAnsi="GHEA Grapalat" w:cs="Sylfaen"/>
          <w:color w:val="000000"/>
          <w:sz w:val="20"/>
          <w:szCs w:val="20"/>
          <w:lang w:val="pt-BR"/>
        </w:rPr>
        <w:t>շխատանքը</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և</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վարձատրել</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դրա</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համար</w:t>
      </w:r>
      <w:r w:rsidRPr="0095540B">
        <w:rPr>
          <w:rFonts w:ascii="GHEA Grapalat" w:hAnsi="GHEA Grapalat" w:cs="Tahoma"/>
          <w:color w:val="000000"/>
          <w:sz w:val="20"/>
          <w:szCs w:val="20"/>
          <w:lang w:val="es-ES"/>
        </w:rPr>
        <w:t>։</w:t>
      </w:r>
      <w:r w:rsidRPr="0095540B">
        <w:rPr>
          <w:rFonts w:ascii="GHEA Grapalat" w:hAnsi="GHEA Grapalat" w:cs="Tahoma"/>
          <w:color w:val="000000"/>
          <w:sz w:val="20"/>
          <w:szCs w:val="20"/>
          <w:lang w:val="hy-AM"/>
        </w:rPr>
        <w:t xml:space="preserve"> Սույն պայմանագրի անբաժանելի մաս է հանդիսանում </w:t>
      </w:r>
      <w:r w:rsidRPr="0095540B">
        <w:rPr>
          <w:rFonts w:ascii="GHEA Grapalat" w:hAnsi="GHEA Grapalat" w:cs="Tahoma"/>
          <w:b/>
          <w:color w:val="000000"/>
          <w:sz w:val="20"/>
          <w:szCs w:val="20"/>
          <w:lang w:val="hy-AM"/>
        </w:rPr>
        <w:t>«</w:t>
      </w:r>
      <w:r w:rsidR="00F97F13" w:rsidRPr="00F97F13">
        <w:rPr>
          <w:rFonts w:ascii="GHEA Grapalat" w:hAnsi="GHEA Grapalat"/>
          <w:b/>
          <w:sz w:val="22"/>
          <w:lang w:val="af-ZA"/>
        </w:rPr>
        <w:t>ՄՍԿ-ԳՀԱՇՁԲ-24/06</w:t>
      </w:r>
      <w:r w:rsidRPr="0095540B">
        <w:rPr>
          <w:rFonts w:ascii="GHEA Grapalat" w:hAnsi="GHEA Grapalat" w:cs="Tahoma"/>
          <w:b/>
          <w:color w:val="000000"/>
          <w:sz w:val="20"/>
          <w:szCs w:val="20"/>
          <w:lang w:val="hy-AM"/>
        </w:rPr>
        <w:t xml:space="preserve">» </w:t>
      </w:r>
      <w:r w:rsidRPr="0095540B">
        <w:rPr>
          <w:rFonts w:ascii="GHEA Grapalat" w:hAnsi="GHEA Grapalat" w:cs="Tahoma"/>
          <w:color w:val="000000"/>
          <w:sz w:val="20"/>
          <w:szCs w:val="20"/>
          <w:lang w:val="hy-AM"/>
        </w:rPr>
        <w:t xml:space="preserve">ծածկագրով գնման ընթացակարգին մասնակցելու շրջանակում Կապալատուի կողմից հայտով ներկայացված՝ </w:t>
      </w:r>
      <w:r w:rsidRPr="0095540B">
        <w:rPr>
          <w:rFonts w:ascii="GHEA Grapalat" w:hAnsi="GHEA Grapalat" w:cs="Sylfaen"/>
          <w:color w:val="000000"/>
          <w:sz w:val="20"/>
          <w:szCs w:val="20"/>
          <w:lang w:val="hy-AM"/>
        </w:rPr>
        <w:t>նախագծային փաստաթղթերով սահմանված</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տեխնիկական</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բնութագրերին</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և</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երաշխիքային</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սպասարկման</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պայմաններին</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համապատասխանող</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նյութերի</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և</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կամ</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սարքերի</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ու</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սարքավորումների</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տեղադրման</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օգտագործման</w:t>
      </w:r>
      <w:r w:rsidRPr="0095540B">
        <w:rPr>
          <w:rFonts w:ascii="GHEA Grapalat" w:hAnsi="GHEA Grapalat" w:cs="Sylfaen"/>
          <w:color w:val="000000"/>
          <w:sz w:val="20"/>
          <w:szCs w:val="20"/>
          <w:lang w:val="af-ZA"/>
        </w:rPr>
        <w:t>)</w:t>
      </w:r>
      <w:r w:rsidRPr="0095540B">
        <w:rPr>
          <w:rFonts w:ascii="GHEA Grapalat" w:hAnsi="GHEA Grapalat" w:cs="Sylfaen"/>
          <w:color w:val="000000"/>
          <w:sz w:val="20"/>
          <w:szCs w:val="20"/>
          <w:lang w:val="hy-AM"/>
        </w:rPr>
        <w:t xml:space="preserve"> պարտավորության</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մասին հավաստումը:</w:t>
      </w:r>
    </w:p>
    <w:p w14:paraId="2B2BCDCA" w14:textId="77777777" w:rsidR="003800F8" w:rsidRPr="0095540B" w:rsidRDefault="003800F8" w:rsidP="003800F8">
      <w:pPr>
        <w:ind w:firstLine="708"/>
        <w:jc w:val="both"/>
        <w:rPr>
          <w:rFonts w:ascii="GHEA Grapalat" w:hAnsi="GHEA Grapalat" w:cs="Tahoma"/>
          <w:color w:val="000000"/>
          <w:sz w:val="20"/>
          <w:szCs w:val="20"/>
          <w:lang w:val="es-ES"/>
        </w:rPr>
      </w:pPr>
      <w:r w:rsidRPr="0095540B">
        <w:rPr>
          <w:rFonts w:ascii="GHEA Grapalat" w:hAnsi="GHEA Grapalat"/>
          <w:color w:val="000000"/>
          <w:sz w:val="20"/>
          <w:szCs w:val="20"/>
          <w:lang w:val="es-ES"/>
        </w:rPr>
        <w:t>1.2</w:t>
      </w:r>
      <w:r w:rsidRPr="0095540B">
        <w:rPr>
          <w:rFonts w:ascii="GHEA Grapalat" w:hAnsi="GHEA Grapalat"/>
          <w:color w:val="000000"/>
          <w:sz w:val="20"/>
          <w:szCs w:val="20"/>
          <w:lang w:val="hy-AM"/>
        </w:rPr>
        <w:t xml:space="preserve"> </w:t>
      </w:r>
      <w:r w:rsidRPr="0095540B">
        <w:rPr>
          <w:rFonts w:ascii="GHEA Grapalat" w:hAnsi="GHEA Grapalat"/>
          <w:color w:val="000000"/>
          <w:sz w:val="20"/>
          <w:szCs w:val="20"/>
          <w:lang w:val="es-ES"/>
        </w:rPr>
        <w:t>Պ</w:t>
      </w:r>
      <w:r w:rsidRPr="0095540B">
        <w:rPr>
          <w:rFonts w:ascii="GHEA Grapalat" w:hAnsi="GHEA Grapalat" w:cs="Sylfaen"/>
          <w:color w:val="000000"/>
          <w:sz w:val="20"/>
          <w:szCs w:val="20"/>
          <w:lang w:val="pt-BR"/>
        </w:rPr>
        <w:t>այմանագրով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նախատեսված</w:t>
      </w:r>
      <w:r w:rsidRPr="0095540B">
        <w:rPr>
          <w:rFonts w:ascii="GHEA Grapalat" w:hAnsi="GHEA Grapalat" w:cs="Times Armenian"/>
          <w:color w:val="000000"/>
          <w:sz w:val="20"/>
          <w:szCs w:val="20"/>
          <w:lang w:val="es-ES"/>
        </w:rPr>
        <w:t xml:space="preserve"> ա</w:t>
      </w:r>
      <w:r w:rsidRPr="0095540B">
        <w:rPr>
          <w:rFonts w:ascii="GHEA Grapalat" w:hAnsi="GHEA Grapalat" w:cs="Sylfaen"/>
          <w:color w:val="000000"/>
          <w:sz w:val="20"/>
          <w:szCs w:val="20"/>
          <w:lang w:val="pt-BR"/>
        </w:rPr>
        <w:t>շխատանքները</w:t>
      </w:r>
      <w:r w:rsidRPr="0095540B">
        <w:rPr>
          <w:rFonts w:ascii="GHEA Grapalat" w:hAnsi="GHEA Grapalat" w:cs="Times Armenian"/>
          <w:color w:val="000000"/>
          <w:sz w:val="20"/>
          <w:szCs w:val="20"/>
          <w:lang w:val="es-ES"/>
        </w:rPr>
        <w:t xml:space="preserve"> </w:t>
      </w:r>
      <w:r w:rsidRPr="0095540B">
        <w:rPr>
          <w:rFonts w:ascii="GHEA Grapalat" w:hAnsi="GHEA Grapalat" w:cs="Times Armenian"/>
          <w:color w:val="000000"/>
          <w:sz w:val="20"/>
          <w:szCs w:val="20"/>
          <w:lang w:val="hy-AM"/>
        </w:rPr>
        <w:t xml:space="preserve">Կապալառուն </w:t>
      </w:r>
      <w:r w:rsidRPr="0095540B">
        <w:rPr>
          <w:rFonts w:ascii="GHEA Grapalat" w:hAnsi="GHEA Grapalat" w:cs="Sylfaen"/>
          <w:color w:val="000000"/>
          <w:sz w:val="20"/>
          <w:szCs w:val="20"/>
          <w:lang w:val="pt-BR"/>
        </w:rPr>
        <w:t>կատարում</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hy-AM"/>
        </w:rPr>
        <w:t>է քաղաքաշինական նորմատիվատեխնիկական և հաստատված նախագծանախահաշվային փաստաթղթերին, ինչպես նաև</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hy-AM"/>
        </w:rPr>
        <w:t>սույն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պայմանագրի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անբաժանելի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մասը</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կազմող</w:t>
      </w:r>
      <w:r w:rsidRPr="0095540B">
        <w:rPr>
          <w:rFonts w:ascii="GHEA Grapalat" w:hAnsi="GHEA Grapalat" w:cs="Times Armenian"/>
          <w:color w:val="000000"/>
          <w:sz w:val="20"/>
          <w:szCs w:val="20"/>
          <w:lang w:val="es-ES"/>
        </w:rPr>
        <w:t xml:space="preserve"> ա</w:t>
      </w:r>
      <w:r w:rsidRPr="0095540B">
        <w:rPr>
          <w:rFonts w:ascii="GHEA Grapalat" w:hAnsi="GHEA Grapalat" w:cs="Sylfaen"/>
          <w:color w:val="000000"/>
          <w:sz w:val="20"/>
          <w:szCs w:val="20"/>
          <w:lang w:val="pt-BR"/>
        </w:rPr>
        <w:t>շխատանքի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ծավալաթերթ</w:t>
      </w:r>
      <w:r w:rsidRPr="0095540B">
        <w:rPr>
          <w:rFonts w:ascii="GHEA Grapalat" w:hAnsi="GHEA Grapalat" w:cs="Times Armenian"/>
          <w:color w:val="000000"/>
          <w:sz w:val="20"/>
          <w:szCs w:val="20"/>
          <w:lang w:val="es-ES"/>
        </w:rPr>
        <w:t>-</w:t>
      </w:r>
      <w:r w:rsidRPr="0095540B">
        <w:rPr>
          <w:rFonts w:ascii="GHEA Grapalat" w:hAnsi="GHEA Grapalat" w:cs="Sylfaen"/>
          <w:color w:val="000000"/>
          <w:sz w:val="20"/>
          <w:szCs w:val="20"/>
          <w:lang w:val="pt-BR"/>
        </w:rPr>
        <w:t>նախահաշվին</w:t>
      </w:r>
      <w:r w:rsidRPr="0095540B">
        <w:rPr>
          <w:rFonts w:ascii="GHEA Grapalat" w:hAnsi="GHEA Grapalat" w:cs="Sylfaen"/>
          <w:color w:val="000000"/>
          <w:sz w:val="20"/>
          <w:szCs w:val="20"/>
          <w:lang w:val="hy-AM"/>
        </w:rPr>
        <w:t xml:space="preserve"> </w:t>
      </w:r>
      <w:r w:rsidRPr="0095540B">
        <w:rPr>
          <w:rFonts w:ascii="GHEA Grapalat" w:hAnsi="GHEA Grapalat" w:cs="Sylfaen"/>
          <w:color w:val="000000"/>
          <w:sz w:val="20"/>
          <w:szCs w:val="20"/>
          <w:lang w:val="pt-BR"/>
        </w:rPr>
        <w:t>համապատասխան</w:t>
      </w:r>
      <w:r w:rsidRPr="0095540B">
        <w:rPr>
          <w:rFonts w:ascii="GHEA Grapalat" w:hAnsi="GHEA Grapalat" w:cs="Tahoma"/>
          <w:color w:val="000000"/>
          <w:sz w:val="20"/>
          <w:szCs w:val="20"/>
          <w:lang w:val="es-ES"/>
        </w:rPr>
        <w:t>։</w:t>
      </w:r>
    </w:p>
    <w:p w14:paraId="4A82942D" w14:textId="1776930E" w:rsidR="003800F8" w:rsidRPr="00137D12" w:rsidRDefault="003800F8" w:rsidP="003800F8">
      <w:pPr>
        <w:ind w:firstLine="720"/>
        <w:jc w:val="both"/>
        <w:rPr>
          <w:rFonts w:ascii="GHEA Grapalat" w:hAnsi="GHEA Grapalat" w:cs="Times Armenian"/>
          <w:vertAlign w:val="superscript"/>
          <w:lang w:val="es-ES"/>
        </w:rPr>
      </w:pPr>
      <w:r w:rsidRPr="0095540B">
        <w:rPr>
          <w:rFonts w:ascii="GHEA Grapalat" w:hAnsi="GHEA Grapalat"/>
          <w:color w:val="000000"/>
          <w:sz w:val="20"/>
          <w:szCs w:val="20"/>
          <w:lang w:val="es-ES"/>
        </w:rPr>
        <w:t>1.3</w:t>
      </w:r>
      <w:r w:rsidRPr="0095540B">
        <w:rPr>
          <w:rFonts w:ascii="GHEA Grapalat" w:hAnsi="GHEA Grapalat"/>
          <w:color w:val="000000"/>
          <w:sz w:val="20"/>
          <w:szCs w:val="20"/>
          <w:lang w:val="hy-AM"/>
        </w:rPr>
        <w:t xml:space="preserve"> </w:t>
      </w:r>
      <w:r w:rsidRPr="0095540B">
        <w:rPr>
          <w:rFonts w:ascii="GHEA Grapalat" w:hAnsi="GHEA Grapalat"/>
          <w:color w:val="000000"/>
          <w:sz w:val="20"/>
          <w:szCs w:val="20"/>
          <w:lang w:val="es-ES"/>
        </w:rPr>
        <w:t>Պ</w:t>
      </w:r>
      <w:r w:rsidRPr="0095540B">
        <w:rPr>
          <w:rFonts w:ascii="GHEA Grapalat" w:hAnsi="GHEA Grapalat" w:cs="Sylfaen"/>
          <w:color w:val="000000"/>
          <w:sz w:val="20"/>
          <w:szCs w:val="20"/>
          <w:lang w:val="pt-BR"/>
        </w:rPr>
        <w:t>այմանագրով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նախատեսված</w:t>
      </w:r>
      <w:r w:rsidRPr="0095540B">
        <w:rPr>
          <w:rFonts w:ascii="GHEA Grapalat" w:hAnsi="GHEA Grapalat" w:cs="Times Armenian"/>
          <w:color w:val="000000"/>
          <w:sz w:val="20"/>
          <w:szCs w:val="20"/>
          <w:lang w:val="es-ES"/>
        </w:rPr>
        <w:t xml:space="preserve"> ա</w:t>
      </w:r>
      <w:r w:rsidRPr="0095540B">
        <w:rPr>
          <w:rFonts w:ascii="GHEA Grapalat" w:hAnsi="GHEA Grapalat" w:cs="Sylfaen"/>
          <w:color w:val="000000"/>
          <w:sz w:val="20"/>
          <w:szCs w:val="20"/>
          <w:lang w:val="pt-BR"/>
        </w:rPr>
        <w:t>շխատանքները</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սկսվում</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են</w:t>
      </w:r>
      <w:r w:rsidRPr="0095540B">
        <w:rPr>
          <w:rFonts w:ascii="GHEA Grapalat" w:hAnsi="GHEA Grapalat" w:cs="Times Armenian"/>
          <w:color w:val="000000"/>
          <w:sz w:val="20"/>
          <w:szCs w:val="20"/>
          <w:lang w:val="es-ES"/>
        </w:rPr>
        <w:t xml:space="preserve"> պ</w:t>
      </w:r>
      <w:r w:rsidRPr="0095540B">
        <w:rPr>
          <w:rFonts w:ascii="GHEA Grapalat" w:hAnsi="GHEA Grapalat" w:cs="Sylfaen"/>
          <w:color w:val="000000"/>
          <w:sz w:val="20"/>
          <w:szCs w:val="20"/>
          <w:lang w:val="pt-BR"/>
        </w:rPr>
        <w:t>այմանագիրն</w:t>
      </w:r>
      <w:r w:rsidRPr="0095540B">
        <w:rPr>
          <w:rFonts w:ascii="GHEA Grapalat" w:hAnsi="GHEA Grapalat" w:cs="Sylfaen"/>
          <w:color w:val="000000"/>
          <w:sz w:val="20"/>
          <w:szCs w:val="20"/>
          <w:lang w:val="hy-AM"/>
        </w:rPr>
        <w:t xml:space="preserve"> </w:t>
      </w:r>
      <w:r w:rsidRPr="0095540B">
        <w:rPr>
          <w:rFonts w:ascii="GHEA Grapalat" w:hAnsi="GHEA Grapalat" w:cs="Sylfaen"/>
          <w:color w:val="000000"/>
          <w:sz w:val="20"/>
          <w:szCs w:val="20"/>
          <w:lang w:val="pt-BR"/>
        </w:rPr>
        <w:t>ուժի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մեջ</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մտնելուց</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հետո</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և</w:t>
      </w:r>
      <w:r w:rsidRPr="0095540B">
        <w:rPr>
          <w:rFonts w:ascii="GHEA Grapalat" w:hAnsi="GHEA Grapalat" w:cs="Sylfaen"/>
          <w:color w:val="000000"/>
          <w:sz w:val="20"/>
          <w:szCs w:val="20"/>
          <w:lang w:val="hy-AM"/>
        </w:rPr>
        <w:t xml:space="preserve"> </w:t>
      </w:r>
      <w:r w:rsidRPr="0095540B">
        <w:rPr>
          <w:rFonts w:ascii="GHEA Grapalat" w:hAnsi="GHEA Grapalat" w:cs="Sylfaen"/>
          <w:color w:val="000000"/>
          <w:sz w:val="20"/>
          <w:szCs w:val="20"/>
          <w:lang w:val="pt-BR"/>
        </w:rPr>
        <w:t>կատարման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ժամկետը</w:t>
      </w:r>
      <w:r w:rsidRPr="0095540B">
        <w:rPr>
          <w:rFonts w:ascii="GHEA Grapalat" w:hAnsi="GHEA Grapalat"/>
          <w:color w:val="000000"/>
          <w:sz w:val="20"/>
          <w:szCs w:val="20"/>
          <w:lang w:val="es-ES"/>
        </w:rPr>
        <w:t xml:space="preserve"> </w:t>
      </w:r>
      <w:r w:rsidRPr="003800F8">
        <w:rPr>
          <w:rFonts w:ascii="GHEA Grapalat" w:hAnsi="GHEA Grapalat" w:cs="Sylfaen"/>
          <w:b/>
          <w:sz w:val="20"/>
          <w:szCs w:val="20"/>
          <w:lang w:val="pt-BR"/>
        </w:rPr>
        <w:t>սահմանվում</w:t>
      </w:r>
      <w:r w:rsidRPr="003800F8">
        <w:rPr>
          <w:rFonts w:ascii="GHEA Grapalat" w:hAnsi="GHEA Grapalat" w:cs="Times Armenian"/>
          <w:b/>
          <w:sz w:val="20"/>
          <w:szCs w:val="20"/>
          <w:lang w:val="es-ES"/>
        </w:rPr>
        <w:t xml:space="preserve"> </w:t>
      </w:r>
      <w:r w:rsidRPr="003800F8">
        <w:rPr>
          <w:rFonts w:ascii="GHEA Grapalat" w:hAnsi="GHEA Grapalat" w:cs="Sylfaen"/>
          <w:b/>
          <w:sz w:val="20"/>
          <w:szCs w:val="20"/>
          <w:lang w:val="pt-BR"/>
        </w:rPr>
        <w:t>է</w:t>
      </w:r>
      <w:r w:rsidRPr="003800F8">
        <w:rPr>
          <w:rFonts w:ascii="GHEA Grapalat" w:hAnsi="GHEA Grapalat" w:cs="Times Armenian"/>
          <w:b/>
          <w:sz w:val="20"/>
          <w:szCs w:val="20"/>
          <w:lang w:val="es-ES"/>
        </w:rPr>
        <w:t xml:space="preserve">  </w:t>
      </w:r>
      <w:r w:rsidRPr="003800F8">
        <w:rPr>
          <w:rFonts w:ascii="GHEA Grapalat" w:hAnsi="GHEA Grapalat" w:cs="Times Armenian"/>
          <w:b/>
          <w:sz w:val="20"/>
          <w:szCs w:val="20"/>
          <w:lang w:val="pt-BR"/>
        </w:rPr>
        <w:t>`</w:t>
      </w:r>
      <w:r w:rsidRPr="003800F8">
        <w:rPr>
          <w:rFonts w:ascii="GHEA Grapalat" w:hAnsi="GHEA Grapalat" w:cs="Times Armenian"/>
          <w:b/>
          <w:sz w:val="20"/>
          <w:szCs w:val="20"/>
          <w:lang w:val="hy-AM"/>
        </w:rPr>
        <w:t xml:space="preserve"> </w:t>
      </w:r>
      <w:r w:rsidR="00F97F13" w:rsidRPr="00FD3599">
        <w:rPr>
          <w:rFonts w:ascii="GHEA Grapalat" w:hAnsi="GHEA Grapalat" w:cs="Times Armenian"/>
          <w:b/>
          <w:sz w:val="20"/>
          <w:szCs w:val="20"/>
          <w:lang w:val="es-ES"/>
        </w:rPr>
        <w:t xml:space="preserve">60 </w:t>
      </w:r>
      <w:r w:rsidR="00F97F13">
        <w:rPr>
          <w:rFonts w:ascii="GHEA Grapalat" w:hAnsi="GHEA Grapalat" w:cs="Times Armenian"/>
          <w:b/>
          <w:sz w:val="20"/>
          <w:szCs w:val="20"/>
        </w:rPr>
        <w:t>օրացույցային</w:t>
      </w:r>
      <w:r w:rsidR="00F97F13" w:rsidRPr="00FD3599">
        <w:rPr>
          <w:rFonts w:ascii="GHEA Grapalat" w:hAnsi="GHEA Grapalat" w:cs="Times Armenian"/>
          <w:b/>
          <w:sz w:val="20"/>
          <w:szCs w:val="20"/>
          <w:lang w:val="es-ES"/>
        </w:rPr>
        <w:t xml:space="preserve"> </w:t>
      </w:r>
      <w:r w:rsidR="00F97F13">
        <w:rPr>
          <w:rFonts w:ascii="GHEA Grapalat" w:hAnsi="GHEA Grapalat" w:cs="Times Armenian"/>
          <w:b/>
          <w:sz w:val="20"/>
          <w:szCs w:val="20"/>
        </w:rPr>
        <w:t>օր</w:t>
      </w:r>
      <w:r w:rsidRPr="00354C87">
        <w:rPr>
          <w:rFonts w:ascii="GHEA Grapalat" w:hAnsi="GHEA Grapalat" w:cs="Times Armenian"/>
          <w:b/>
          <w:sz w:val="20"/>
          <w:szCs w:val="20"/>
          <w:lang w:val="pt-BR"/>
        </w:rPr>
        <w:t>:</w:t>
      </w:r>
      <w:r w:rsidRPr="00137D12">
        <w:rPr>
          <w:rFonts w:ascii="GHEA Grapalat" w:hAnsi="GHEA Grapalat" w:cs="Times Armenian"/>
          <w:sz w:val="20"/>
          <w:szCs w:val="20"/>
          <w:lang w:val="pt-BR"/>
        </w:rPr>
        <w:t xml:space="preserve"> </w:t>
      </w:r>
    </w:p>
    <w:p w14:paraId="0E7B5B5E" w14:textId="77777777" w:rsidR="003800F8" w:rsidRPr="0095540B" w:rsidRDefault="003800F8" w:rsidP="003800F8">
      <w:pPr>
        <w:ind w:firstLine="708"/>
        <w:jc w:val="both"/>
        <w:rPr>
          <w:rFonts w:ascii="GHEA Grapalat" w:hAnsi="GHEA Grapalat" w:cs="Tahoma"/>
          <w:color w:val="000000"/>
          <w:sz w:val="20"/>
          <w:szCs w:val="20"/>
          <w:lang w:val="es-ES"/>
        </w:rPr>
      </w:pPr>
      <w:r w:rsidRPr="0095540B">
        <w:rPr>
          <w:rFonts w:ascii="GHEA Grapalat" w:hAnsi="GHEA Grapalat" w:cs="Sylfaen"/>
          <w:color w:val="000000"/>
          <w:sz w:val="20"/>
          <w:szCs w:val="20"/>
          <w:lang w:val="pt-BR"/>
        </w:rPr>
        <w:t>Պայմանագրով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նախատեսված</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առանձին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տեսակի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աշխատանքների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փուլերի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և</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ծավալների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կատարման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ժամկետները</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hy-AM"/>
        </w:rPr>
        <w:t>սահմանված են սույն պայմանագրի</w:t>
      </w:r>
      <w:r w:rsidRPr="0095540B">
        <w:rPr>
          <w:rFonts w:ascii="GHEA Grapalat" w:hAnsi="GHEA Grapalat" w:cs="Sylfaen"/>
          <w:color w:val="000000"/>
          <w:sz w:val="20"/>
          <w:szCs w:val="20"/>
          <w:lang w:val="es-ES"/>
        </w:rPr>
        <w:t xml:space="preserve"> </w:t>
      </w:r>
      <w:r w:rsidRPr="0095540B">
        <w:rPr>
          <w:rFonts w:ascii="GHEA Grapalat" w:hAnsi="GHEA Grapalat" w:cs="Sylfaen"/>
          <w:color w:val="000000"/>
          <w:sz w:val="20"/>
          <w:szCs w:val="20"/>
          <w:lang w:val="pt-BR"/>
        </w:rPr>
        <w:t>հավելված</w:t>
      </w:r>
      <w:r w:rsidRPr="0095540B">
        <w:rPr>
          <w:rFonts w:ascii="GHEA Grapalat" w:hAnsi="GHEA Grapalat" w:cs="Sylfaen"/>
          <w:color w:val="000000"/>
          <w:sz w:val="20"/>
          <w:szCs w:val="20"/>
          <w:lang w:val="es-ES"/>
        </w:rPr>
        <w:t xml:space="preserve"> 2-ում</w:t>
      </w:r>
      <w:r w:rsidRPr="0095540B">
        <w:rPr>
          <w:rFonts w:ascii="GHEA Grapalat" w:hAnsi="GHEA Grapalat" w:cs="Times Armenian"/>
          <w:color w:val="000000"/>
          <w:sz w:val="20"/>
          <w:szCs w:val="20"/>
          <w:lang w:val="es-ES"/>
        </w:rPr>
        <w:t xml:space="preserve"> </w:t>
      </w:r>
      <w:r w:rsidRPr="0095540B">
        <w:rPr>
          <w:rFonts w:ascii="GHEA Grapalat" w:hAnsi="GHEA Grapalat" w:cs="Times Armenian"/>
          <w:color w:val="000000"/>
          <w:sz w:val="20"/>
          <w:szCs w:val="20"/>
          <w:lang w:val="hy-AM"/>
        </w:rPr>
        <w:t xml:space="preserve">ներկայացված </w:t>
      </w:r>
      <w:r w:rsidRPr="0095540B">
        <w:rPr>
          <w:rFonts w:ascii="GHEA Grapalat" w:hAnsi="GHEA Grapalat" w:cs="Sylfaen"/>
          <w:color w:val="000000"/>
          <w:sz w:val="20"/>
          <w:szCs w:val="20"/>
          <w:lang w:val="pt-BR"/>
        </w:rPr>
        <w:t>օրացուցային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գրաֆիկով</w:t>
      </w:r>
      <w:r w:rsidRPr="0095540B">
        <w:rPr>
          <w:rFonts w:ascii="GHEA Grapalat" w:hAnsi="GHEA Grapalat" w:cs="Tahoma"/>
          <w:color w:val="000000"/>
          <w:sz w:val="20"/>
          <w:szCs w:val="20"/>
          <w:lang w:val="es-ES"/>
        </w:rPr>
        <w:t>։</w:t>
      </w:r>
    </w:p>
    <w:p w14:paraId="43C0594C" w14:textId="77777777" w:rsidR="003800F8" w:rsidRDefault="003800F8" w:rsidP="003800F8">
      <w:pPr>
        <w:tabs>
          <w:tab w:val="left" w:pos="1276"/>
        </w:tabs>
        <w:ind w:firstLine="720"/>
        <w:jc w:val="both"/>
        <w:rPr>
          <w:rFonts w:ascii="GHEA Grapalat" w:hAnsi="GHEA Grapalat"/>
          <w:b/>
          <w:sz w:val="20"/>
          <w:szCs w:val="20"/>
          <w:lang w:val="es-ES"/>
        </w:rPr>
      </w:pPr>
    </w:p>
    <w:p w14:paraId="6A38A0D3" w14:textId="77777777" w:rsidR="003800F8" w:rsidRPr="00137D12" w:rsidRDefault="003800F8" w:rsidP="003800F8">
      <w:pPr>
        <w:tabs>
          <w:tab w:val="left" w:pos="1276"/>
        </w:tabs>
        <w:ind w:firstLine="720"/>
        <w:jc w:val="both"/>
        <w:rPr>
          <w:rFonts w:ascii="GHEA Grapalat" w:hAnsi="GHEA Grapalat"/>
          <w:b/>
          <w:sz w:val="20"/>
          <w:szCs w:val="20"/>
          <w:lang w:val="es-ES"/>
        </w:rPr>
      </w:pPr>
      <w:r w:rsidRPr="00137D12">
        <w:rPr>
          <w:rFonts w:ascii="GHEA Grapalat" w:hAnsi="GHEA Grapalat"/>
          <w:b/>
          <w:sz w:val="20"/>
          <w:szCs w:val="20"/>
          <w:lang w:val="es-ES"/>
        </w:rPr>
        <w:t xml:space="preserve">2. </w:t>
      </w:r>
      <w:r w:rsidRPr="00137D12">
        <w:rPr>
          <w:rFonts w:ascii="GHEA Grapalat" w:hAnsi="GHEA Grapalat" w:cs="Sylfaen"/>
          <w:b/>
          <w:sz w:val="20"/>
          <w:szCs w:val="20"/>
          <w:lang w:val="pt-BR"/>
        </w:rPr>
        <w:t>ԿԱՊԱԼԱՌՈՒԻ</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ՄԻՋՈՑՆԵՐՈՎ</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ԱՇԽԱՏԱՆՔՆԵՐԸ</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ԿԱՏԱՐԵԼԸ</w:t>
      </w:r>
    </w:p>
    <w:p w14:paraId="197EAD79" w14:textId="77777777" w:rsidR="003800F8" w:rsidRPr="00137D12" w:rsidRDefault="003800F8" w:rsidP="003800F8">
      <w:pPr>
        <w:ind w:firstLine="720"/>
        <w:jc w:val="both"/>
        <w:rPr>
          <w:rFonts w:ascii="GHEA Grapalat" w:hAnsi="GHEA Grapalat" w:cs="Times Armenian"/>
          <w:sz w:val="20"/>
          <w:szCs w:val="20"/>
          <w:lang w:val="es-ES"/>
        </w:rPr>
      </w:pPr>
      <w:r w:rsidRPr="00137D12">
        <w:rPr>
          <w:rFonts w:ascii="GHEA Grapalat" w:hAnsi="GHEA Grapalat"/>
          <w:sz w:val="20"/>
          <w:szCs w:val="20"/>
          <w:lang w:val="es-ES"/>
        </w:rPr>
        <w:t xml:space="preserve">2.1 </w:t>
      </w:r>
      <w:r w:rsidRPr="00137D12">
        <w:rPr>
          <w:rFonts w:ascii="GHEA Grapalat" w:hAnsi="GHEA Grapalat" w:cs="Sylfaen"/>
          <w:sz w:val="20"/>
          <w:szCs w:val="20"/>
          <w:lang w:val="pt-BR"/>
        </w:rPr>
        <w:t>Աշխատանքը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կատարվում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է</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Կապալառուի աշխատանքային և տեխնիկական ռեսուրսով, շինարարական նյութերով</w:t>
      </w:r>
      <w:r w:rsidRPr="00137D12" w:rsidDel="00E934F6">
        <w:rPr>
          <w:rFonts w:ascii="GHEA Grapalat" w:hAnsi="GHEA Grapalat" w:cs="Sylfaen"/>
          <w:sz w:val="20"/>
          <w:szCs w:val="20"/>
          <w:lang w:val="pt-BR"/>
        </w:rPr>
        <w:t xml:space="preserve"> </w:t>
      </w:r>
      <w:r w:rsidRPr="00137D12">
        <w:rPr>
          <w:rFonts w:ascii="GHEA Grapalat" w:hAnsi="GHEA Grapalat" w:cs="Sylfaen"/>
          <w:sz w:val="20"/>
          <w:szCs w:val="20"/>
          <w:lang w:val="pt-BR"/>
        </w:rPr>
        <w:t>և միջոցներով։</w:t>
      </w:r>
      <w:r w:rsidRPr="00137D12">
        <w:rPr>
          <w:rFonts w:ascii="GHEA Grapalat" w:hAnsi="GHEA Grapalat" w:cs="Times Armenian"/>
          <w:sz w:val="20"/>
          <w:szCs w:val="20"/>
          <w:lang w:val="es-ES"/>
        </w:rPr>
        <w:t xml:space="preserve"> </w:t>
      </w:r>
    </w:p>
    <w:p w14:paraId="2BD1C73C"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2.2</w:t>
      </w:r>
      <w:r w:rsidRPr="00137D12">
        <w:rPr>
          <w:rFonts w:ascii="GHEA Grapalat" w:hAnsi="GHEA Grapalat"/>
          <w:sz w:val="20"/>
          <w:szCs w:val="20"/>
          <w:lang w:val="es-ES"/>
        </w:rPr>
        <w:tab/>
      </w:r>
      <w:r w:rsidRPr="00137D12">
        <w:rPr>
          <w:rFonts w:ascii="GHEA Grapalat" w:hAnsi="GHEA Grapalat" w:cs="Sylfaen"/>
          <w:sz w:val="20"/>
          <w:szCs w:val="20"/>
          <w:lang w:val="pt-BR"/>
        </w:rPr>
        <w:t>Կապալառուն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պատասխանատվություն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է</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կրում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իր</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տրամադրած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նյութերի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և</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սարքավորումների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որակի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համար</w:t>
      </w:r>
      <w:r w:rsidRPr="00137D12">
        <w:rPr>
          <w:rFonts w:ascii="GHEA Grapalat" w:hAnsi="GHEA Grapalat" w:cs="Tahoma"/>
          <w:sz w:val="20"/>
          <w:szCs w:val="20"/>
          <w:lang w:val="es-ES"/>
        </w:rPr>
        <w:t>։</w:t>
      </w:r>
    </w:p>
    <w:p w14:paraId="29D51F31" w14:textId="77777777" w:rsidR="003800F8" w:rsidRPr="00137D12" w:rsidRDefault="003800F8" w:rsidP="003800F8">
      <w:pPr>
        <w:tabs>
          <w:tab w:val="left" w:pos="1276"/>
        </w:tabs>
        <w:ind w:firstLine="720"/>
        <w:jc w:val="both"/>
        <w:rPr>
          <w:rFonts w:ascii="GHEA Grapalat" w:hAnsi="GHEA Grapalat"/>
          <w:b/>
          <w:i/>
          <w:sz w:val="20"/>
          <w:szCs w:val="20"/>
          <w:lang w:val="es-ES"/>
        </w:rPr>
      </w:pPr>
    </w:p>
    <w:p w14:paraId="701A5ED5" w14:textId="77777777" w:rsidR="003800F8" w:rsidRPr="00137D12" w:rsidRDefault="003800F8" w:rsidP="003800F8">
      <w:pPr>
        <w:tabs>
          <w:tab w:val="left" w:pos="1276"/>
        </w:tabs>
        <w:ind w:firstLine="720"/>
        <w:jc w:val="both"/>
        <w:rPr>
          <w:rFonts w:ascii="GHEA Grapalat" w:hAnsi="GHEA Grapalat"/>
          <w:b/>
          <w:sz w:val="20"/>
          <w:szCs w:val="20"/>
          <w:lang w:val="es-ES"/>
        </w:rPr>
      </w:pPr>
      <w:r w:rsidRPr="00137D12">
        <w:rPr>
          <w:rFonts w:ascii="GHEA Grapalat" w:hAnsi="GHEA Grapalat"/>
          <w:b/>
          <w:sz w:val="20"/>
          <w:szCs w:val="20"/>
          <w:lang w:val="es-ES"/>
        </w:rPr>
        <w:t xml:space="preserve">3. </w:t>
      </w:r>
      <w:r w:rsidRPr="00137D12">
        <w:rPr>
          <w:rFonts w:ascii="GHEA Grapalat" w:hAnsi="GHEA Grapalat" w:cs="Sylfaen"/>
          <w:b/>
          <w:sz w:val="20"/>
          <w:szCs w:val="20"/>
          <w:lang w:val="pt-BR"/>
        </w:rPr>
        <w:t>ԿՈՂՄԵՐԻ</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ԻՐԱՎՈՒՆՔՆԵՐԸ</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ԵՎ</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ՊԱՐՏԱԿԱՆՈՒԹՅՈՒՆՆԵՐԸ</w:t>
      </w:r>
      <w:r w:rsidRPr="00137D12">
        <w:rPr>
          <w:rFonts w:ascii="GHEA Grapalat" w:hAnsi="GHEA Grapalat" w:cs="Times Armenian"/>
          <w:b/>
          <w:sz w:val="20"/>
          <w:szCs w:val="20"/>
          <w:lang w:val="es-ES"/>
        </w:rPr>
        <w:tab/>
      </w:r>
    </w:p>
    <w:p w14:paraId="3EB50EE2" w14:textId="77777777" w:rsidR="003800F8" w:rsidRPr="00137D12" w:rsidRDefault="003800F8" w:rsidP="003800F8">
      <w:pPr>
        <w:tabs>
          <w:tab w:val="left" w:pos="1276"/>
        </w:tabs>
        <w:ind w:firstLine="720"/>
        <w:jc w:val="both"/>
        <w:rPr>
          <w:rFonts w:ascii="GHEA Grapalat" w:hAnsi="GHEA Grapalat"/>
          <w:b/>
          <w:sz w:val="20"/>
          <w:szCs w:val="20"/>
          <w:lang w:val="es-ES"/>
        </w:rPr>
      </w:pPr>
      <w:r w:rsidRPr="00137D12">
        <w:rPr>
          <w:rFonts w:ascii="GHEA Grapalat" w:hAnsi="GHEA Grapalat"/>
          <w:b/>
          <w:sz w:val="20"/>
          <w:szCs w:val="20"/>
          <w:lang w:val="es-ES"/>
        </w:rPr>
        <w:t xml:space="preserve">3.1. </w:t>
      </w:r>
      <w:r w:rsidRPr="00137D12">
        <w:rPr>
          <w:rFonts w:ascii="GHEA Grapalat" w:hAnsi="GHEA Grapalat" w:cs="Sylfaen"/>
          <w:b/>
          <w:sz w:val="20"/>
          <w:szCs w:val="20"/>
          <w:lang w:val="pt-BR"/>
        </w:rPr>
        <w:t>Պատվիրատուն</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իրավունք</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ունի</w:t>
      </w:r>
      <w:r w:rsidRPr="00137D12">
        <w:rPr>
          <w:rFonts w:ascii="GHEA Grapalat" w:hAnsi="GHEA Grapalat" w:cs="Times Armenian"/>
          <w:b/>
          <w:sz w:val="20"/>
          <w:szCs w:val="20"/>
          <w:lang w:val="es-ES"/>
        </w:rPr>
        <w:t>`</w:t>
      </w:r>
    </w:p>
    <w:p w14:paraId="4308D788"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3.1.1</w:t>
      </w:r>
      <w:r w:rsidRPr="00137D12">
        <w:rPr>
          <w:rFonts w:ascii="GHEA Grapalat" w:hAnsi="GHEA Grapalat"/>
          <w:sz w:val="20"/>
          <w:szCs w:val="20"/>
          <w:lang w:val="es-ES"/>
        </w:rPr>
        <w:tab/>
      </w:r>
      <w:r w:rsidRPr="00137D12">
        <w:rPr>
          <w:rFonts w:ascii="GHEA Grapalat" w:hAnsi="GHEA Grapalat" w:cs="Sylfaen"/>
          <w:sz w:val="20"/>
          <w:szCs w:val="20"/>
          <w:lang w:val="pt-BR"/>
        </w:rPr>
        <w:t>Ցանկացած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ժամանակ</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ստուգել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Կապալառուի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իրականացրած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ընթացքը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և</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որակը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առանց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միջամտելու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վերջինիս</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գործունեությանը</w:t>
      </w:r>
      <w:r w:rsidRPr="00137D12">
        <w:rPr>
          <w:rFonts w:ascii="GHEA Grapalat" w:hAnsi="GHEA Grapalat" w:cs="Times Armenian"/>
          <w:sz w:val="20"/>
          <w:szCs w:val="20"/>
          <w:lang w:val="es-ES"/>
        </w:rPr>
        <w:t>.</w:t>
      </w:r>
    </w:p>
    <w:p w14:paraId="454157AB"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 xml:space="preserve">3.1.2 </w:t>
      </w:r>
      <w:r w:rsidRPr="00137D12">
        <w:rPr>
          <w:rFonts w:ascii="GHEA Grapalat" w:hAnsi="GHEA Grapalat" w:cs="Sylfaen"/>
          <w:sz w:val="20"/>
          <w:szCs w:val="20"/>
          <w:lang w:val="pt-BR"/>
        </w:rPr>
        <w:t>Կապալառուի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կողմից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պայմանագրի</w:t>
      </w:r>
      <w:r w:rsidRPr="00137D12">
        <w:rPr>
          <w:rFonts w:ascii="GHEA Grapalat" w:hAnsi="GHEA Grapalat" w:cs="Times Armenian"/>
          <w:sz w:val="20"/>
          <w:szCs w:val="20"/>
          <w:lang w:val="es-ES"/>
        </w:rPr>
        <w:t xml:space="preserve"> 1.3 </w:t>
      </w:r>
      <w:r w:rsidRPr="00137D12">
        <w:rPr>
          <w:rFonts w:ascii="GHEA Grapalat" w:hAnsi="GHEA Grapalat" w:cs="Sylfaen"/>
          <w:sz w:val="20"/>
          <w:szCs w:val="20"/>
          <w:lang w:val="pt-BR"/>
        </w:rPr>
        <w:t>կետում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նշված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ժամկետի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ներառյալ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օրացուցային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գրաֆիկի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խախտման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դեպքում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իր</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հայեցողությամբ</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սահմանել</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կատարման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նոր</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ժամկետ</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և</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պահանջել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Կապալառուից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վճարելու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պայմանագրի</w:t>
      </w:r>
      <w:r w:rsidRPr="00137D12">
        <w:rPr>
          <w:rFonts w:ascii="GHEA Grapalat" w:hAnsi="GHEA Grapalat" w:cs="Times Armenian"/>
          <w:sz w:val="20"/>
          <w:szCs w:val="20"/>
          <w:lang w:val="es-ES"/>
        </w:rPr>
        <w:t xml:space="preserve"> 6.2 </w:t>
      </w:r>
      <w:r w:rsidRPr="00137D12">
        <w:rPr>
          <w:rFonts w:ascii="GHEA Grapalat" w:hAnsi="GHEA Grapalat" w:cs="Sylfaen"/>
          <w:sz w:val="20"/>
          <w:szCs w:val="20"/>
          <w:lang w:val="pt-BR"/>
        </w:rPr>
        <w:t>կետով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տույժը</w:t>
      </w:r>
      <w:r w:rsidRPr="00137D12">
        <w:rPr>
          <w:rFonts w:ascii="GHEA Grapalat" w:hAnsi="GHEA Grapalat" w:cs="Tahoma"/>
          <w:sz w:val="20"/>
          <w:szCs w:val="20"/>
          <w:lang w:val="es-ES"/>
        </w:rPr>
        <w:t>։</w:t>
      </w:r>
    </w:p>
    <w:p w14:paraId="76CD1E19"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3.1.3</w:t>
      </w:r>
      <w:r w:rsidRPr="00137D12">
        <w:rPr>
          <w:rFonts w:ascii="GHEA Grapalat" w:hAnsi="GHEA Grapalat"/>
          <w:sz w:val="20"/>
          <w:szCs w:val="20"/>
          <w:lang w:val="es-ES"/>
        </w:rPr>
        <w:tab/>
        <w:t xml:space="preserve"> </w:t>
      </w:r>
      <w:r w:rsidRPr="00137D12">
        <w:rPr>
          <w:rFonts w:ascii="GHEA Grapalat" w:hAnsi="GHEA Grapalat" w:cs="Sylfaen"/>
          <w:sz w:val="20"/>
          <w:szCs w:val="20"/>
          <w:lang w:val="pt-BR"/>
        </w:rPr>
        <w:t>Չընդունել</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արդյունքը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օրենսդրությամբ</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սահմանված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դրույթներին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պայմանագրի</w:t>
      </w:r>
      <w:r w:rsidRPr="00137D12">
        <w:rPr>
          <w:rFonts w:ascii="GHEA Grapalat" w:hAnsi="GHEA Grapalat" w:cs="Times Armenian"/>
          <w:sz w:val="20"/>
          <w:szCs w:val="20"/>
          <w:lang w:val="es-ES"/>
        </w:rPr>
        <w:t xml:space="preserve"> 1.2 </w:t>
      </w:r>
      <w:r w:rsidRPr="00137D12">
        <w:rPr>
          <w:rFonts w:ascii="GHEA Grapalat" w:hAnsi="GHEA Grapalat" w:cs="Sylfaen"/>
          <w:sz w:val="20"/>
          <w:szCs w:val="20"/>
          <w:lang w:val="pt-BR"/>
        </w:rPr>
        <w:t>կետով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պահանջներին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չհամապատասխանելու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դեպքում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իր</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հայեցողությամբ</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սահմանելով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lastRenderedPageBreak/>
        <w:t>թերությունների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անհատույց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վերացման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ողջամիտ</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ժամկետ</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և</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պահանջել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Կապալառուից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վճարելու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պայմանագրի</w:t>
      </w:r>
      <w:r w:rsidRPr="00137D12">
        <w:rPr>
          <w:rFonts w:ascii="GHEA Grapalat" w:hAnsi="GHEA Grapalat" w:cs="Times Armenian"/>
          <w:sz w:val="20"/>
          <w:szCs w:val="20"/>
          <w:lang w:val="es-ES"/>
        </w:rPr>
        <w:t xml:space="preserve"> 6.2 </w:t>
      </w:r>
      <w:r w:rsidRPr="00137D12">
        <w:rPr>
          <w:rFonts w:ascii="GHEA Grapalat" w:hAnsi="GHEA Grapalat" w:cs="Sylfaen"/>
          <w:sz w:val="20"/>
          <w:szCs w:val="20"/>
          <w:lang w:val="pt-BR"/>
        </w:rPr>
        <w:t>կետով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տույժը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ինչպես</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նաև</w:t>
      </w:r>
      <w:r w:rsidRPr="00137D12">
        <w:rPr>
          <w:rFonts w:ascii="GHEA Grapalat" w:hAnsi="GHEA Grapalat" w:cs="Times Armenian"/>
          <w:sz w:val="20"/>
          <w:szCs w:val="20"/>
          <w:lang w:val="es-ES"/>
        </w:rPr>
        <w:t xml:space="preserve"> 6.3 </w:t>
      </w:r>
      <w:r w:rsidRPr="00137D12">
        <w:rPr>
          <w:rFonts w:ascii="GHEA Grapalat" w:hAnsi="GHEA Grapalat" w:cs="Sylfaen"/>
          <w:sz w:val="20"/>
          <w:szCs w:val="20"/>
          <w:lang w:val="pt-BR"/>
        </w:rPr>
        <w:t>կետով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տուգանքը</w:t>
      </w:r>
      <w:r w:rsidRPr="00137D12">
        <w:rPr>
          <w:rFonts w:ascii="GHEA Grapalat" w:hAnsi="GHEA Grapalat" w:cs="Tahoma"/>
          <w:sz w:val="20"/>
          <w:szCs w:val="20"/>
          <w:lang w:val="es-ES"/>
        </w:rPr>
        <w:t>։</w:t>
      </w:r>
      <w:r w:rsidRPr="00137D12">
        <w:rPr>
          <w:rFonts w:ascii="GHEA Grapalat" w:hAnsi="GHEA Grapalat" w:cs="Times Armenian"/>
          <w:sz w:val="20"/>
          <w:szCs w:val="20"/>
          <w:lang w:val="es-ES"/>
        </w:rPr>
        <w:t xml:space="preserve"> </w:t>
      </w:r>
    </w:p>
    <w:p w14:paraId="3608A343"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3.1.4</w:t>
      </w:r>
      <w:r w:rsidRPr="00137D12">
        <w:rPr>
          <w:rFonts w:ascii="GHEA Grapalat" w:hAnsi="GHEA Grapalat"/>
          <w:sz w:val="20"/>
          <w:szCs w:val="20"/>
          <w:lang w:val="es-ES"/>
        </w:rPr>
        <w:tab/>
        <w:t xml:space="preserve"> </w:t>
      </w:r>
      <w:r w:rsidRPr="00137D12">
        <w:rPr>
          <w:rFonts w:ascii="GHEA Grapalat" w:hAnsi="GHEA Grapalat"/>
          <w:sz w:val="20"/>
          <w:szCs w:val="20"/>
          <w:lang w:val="es-ES"/>
        </w:rPr>
        <w:tab/>
      </w:r>
      <w:r w:rsidRPr="00137D12">
        <w:rPr>
          <w:rFonts w:ascii="GHEA Grapalat" w:hAnsi="GHEA Grapalat" w:cs="Sylfaen"/>
          <w:sz w:val="20"/>
          <w:szCs w:val="20"/>
          <w:lang w:val="pt-BR"/>
        </w:rPr>
        <w:t>Միակողմանի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լուծել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պայմանագիրը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և</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պահանջել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հատուցելու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իրեն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պատճառված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վնասները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եթե</w:t>
      </w:r>
      <w:r w:rsidRPr="00137D12">
        <w:rPr>
          <w:rFonts w:ascii="GHEA Grapalat" w:hAnsi="GHEA Grapalat" w:cs="Times Armenian"/>
          <w:sz w:val="20"/>
          <w:szCs w:val="20"/>
          <w:lang w:val="es-ES"/>
        </w:rPr>
        <w:t>.</w:t>
      </w:r>
    </w:p>
    <w:p w14:paraId="046C16B0"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cs="Sylfaen"/>
          <w:sz w:val="20"/>
          <w:szCs w:val="20"/>
          <w:lang w:val="pt-BR"/>
        </w:rPr>
        <w:t>ա</w:t>
      </w:r>
      <w:r w:rsidRPr="00137D12">
        <w:rPr>
          <w:rFonts w:ascii="GHEA Grapalat" w:hAnsi="GHEA Grapalat" w:cs="Times Armenian"/>
          <w:sz w:val="20"/>
          <w:szCs w:val="20"/>
          <w:lang w:val="es-ES"/>
        </w:rPr>
        <w:t>)</w:t>
      </w:r>
      <w:r w:rsidRPr="00137D12">
        <w:rPr>
          <w:rFonts w:ascii="GHEA Grapalat" w:hAnsi="GHEA Grapalat" w:cs="Times Armenian"/>
          <w:sz w:val="20"/>
          <w:szCs w:val="20"/>
          <w:lang w:val="es-ES"/>
        </w:rPr>
        <w:tab/>
      </w:r>
      <w:r w:rsidRPr="00137D12">
        <w:rPr>
          <w:rFonts w:ascii="GHEA Grapalat" w:hAnsi="GHEA Grapalat" w:cs="Sylfaen"/>
          <w:sz w:val="20"/>
          <w:szCs w:val="20"/>
          <w:lang w:val="pt-BR"/>
        </w:rPr>
        <w:t>Կապալառուն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ժամանակին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չի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սկսում</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կատարումը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կամ</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կատարում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է</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այնքան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դանդաղ</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որ</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դրա</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ժամանակին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ավարտը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դառնում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է</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ակնհայտ</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անհնար</w:t>
      </w:r>
      <w:r w:rsidRPr="00137D12">
        <w:rPr>
          <w:rFonts w:ascii="GHEA Grapalat" w:hAnsi="GHEA Grapalat" w:cs="Times Armenian"/>
          <w:sz w:val="20"/>
          <w:szCs w:val="20"/>
          <w:lang w:val="es-ES"/>
        </w:rPr>
        <w:t xml:space="preserve">, </w:t>
      </w:r>
    </w:p>
    <w:p w14:paraId="41AF0D24"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cs="Sylfaen"/>
          <w:sz w:val="20"/>
          <w:szCs w:val="20"/>
          <w:lang w:val="pt-BR"/>
        </w:rPr>
        <w:t>բ</w:t>
      </w:r>
      <w:r w:rsidRPr="00137D12">
        <w:rPr>
          <w:rFonts w:ascii="GHEA Grapalat" w:hAnsi="GHEA Grapalat" w:cs="Times Armenian"/>
          <w:sz w:val="20"/>
          <w:szCs w:val="20"/>
          <w:lang w:val="es-ES"/>
        </w:rPr>
        <w:t>)</w:t>
      </w:r>
      <w:r w:rsidRPr="00137D12">
        <w:rPr>
          <w:rFonts w:ascii="GHEA Grapalat" w:hAnsi="GHEA Grapalat" w:cs="Times Armenian"/>
          <w:sz w:val="20"/>
          <w:szCs w:val="20"/>
          <w:lang w:val="es-ES"/>
        </w:rPr>
        <w:tab/>
      </w:r>
      <w:r w:rsidRPr="00137D12">
        <w:rPr>
          <w:rFonts w:ascii="GHEA Grapalat" w:hAnsi="GHEA Grapalat" w:cs="Sylfaen"/>
          <w:sz w:val="20"/>
          <w:szCs w:val="20"/>
          <w:lang w:val="pt-BR"/>
        </w:rPr>
        <w:t>Կապալառուն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խախտել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է</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պայմանագրի</w:t>
      </w:r>
      <w:r w:rsidRPr="00137D12">
        <w:rPr>
          <w:rFonts w:ascii="GHEA Grapalat" w:hAnsi="GHEA Grapalat" w:cs="Times Armenian"/>
          <w:sz w:val="20"/>
          <w:szCs w:val="20"/>
          <w:lang w:val="es-ES"/>
        </w:rPr>
        <w:t xml:space="preserve"> 1.3 </w:t>
      </w:r>
      <w:r w:rsidRPr="00137D12">
        <w:rPr>
          <w:rFonts w:ascii="GHEA Grapalat" w:hAnsi="GHEA Grapalat" w:cs="Sylfaen"/>
          <w:sz w:val="20"/>
          <w:szCs w:val="20"/>
          <w:lang w:val="pt-BR"/>
        </w:rPr>
        <w:t>կետում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ժամկետը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ներառյալ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օրացուցային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գրաֆիկը</w:t>
      </w:r>
      <w:r w:rsidRPr="00137D12">
        <w:rPr>
          <w:rFonts w:ascii="GHEA Grapalat" w:hAnsi="GHEA Grapalat" w:cs="Times Armenian"/>
          <w:sz w:val="20"/>
          <w:szCs w:val="20"/>
          <w:lang w:val="es-ES"/>
        </w:rPr>
        <w:t>),</w:t>
      </w:r>
    </w:p>
    <w:p w14:paraId="7398088C"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cs="Sylfaen"/>
          <w:sz w:val="20"/>
          <w:szCs w:val="20"/>
          <w:lang w:val="pt-BR"/>
        </w:rPr>
        <w:t>գ</w:t>
      </w:r>
      <w:r w:rsidRPr="00137D12">
        <w:rPr>
          <w:rFonts w:ascii="GHEA Grapalat" w:hAnsi="GHEA Grapalat"/>
          <w:sz w:val="20"/>
          <w:szCs w:val="20"/>
          <w:lang w:val="es-ES"/>
        </w:rPr>
        <w:t>)</w:t>
      </w:r>
      <w:r w:rsidRPr="00137D12">
        <w:rPr>
          <w:rFonts w:ascii="GHEA Grapalat" w:hAnsi="GHEA Grapalat"/>
          <w:sz w:val="20"/>
          <w:szCs w:val="20"/>
          <w:lang w:val="es-ES"/>
        </w:rPr>
        <w:tab/>
      </w:r>
      <w:r w:rsidRPr="00137D12">
        <w:rPr>
          <w:rFonts w:ascii="GHEA Grapalat" w:hAnsi="GHEA Grapalat" w:cs="Sylfaen"/>
          <w:sz w:val="20"/>
          <w:szCs w:val="20"/>
          <w:lang w:val="pt-BR"/>
        </w:rPr>
        <w:t>Կապալառուի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կողմից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կատարված</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չի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համապատասխանում</w:t>
      </w:r>
      <w:r w:rsidRPr="00137D12">
        <w:rPr>
          <w:rFonts w:ascii="GHEA Grapalat" w:hAnsi="GHEA Grapalat" w:cs="Times Armenian"/>
          <w:sz w:val="20"/>
          <w:szCs w:val="20"/>
          <w:lang w:val="es-ES"/>
        </w:rPr>
        <w:t xml:space="preserve"> </w:t>
      </w:r>
      <w:r w:rsidRPr="00137D12">
        <w:rPr>
          <w:rFonts w:ascii="GHEA Grapalat" w:hAnsi="GHEA Grapalat" w:cs="Times Armenian"/>
          <w:sz w:val="20"/>
          <w:szCs w:val="20"/>
          <w:lang w:val="hy-AM"/>
        </w:rPr>
        <w:t xml:space="preserve">սույն պայմանագրի 1.1 կամ 1.2 կետերով </w:t>
      </w:r>
      <w:r w:rsidRPr="00137D12">
        <w:rPr>
          <w:rFonts w:ascii="GHEA Grapalat" w:hAnsi="GHEA Grapalat" w:cs="Sylfaen"/>
          <w:sz w:val="20"/>
          <w:szCs w:val="20"/>
          <w:lang w:val="pt-BR"/>
        </w:rPr>
        <w:t>սահմանված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պահանջներին</w:t>
      </w:r>
      <w:r w:rsidRPr="00137D12">
        <w:rPr>
          <w:rFonts w:ascii="GHEA Grapalat" w:hAnsi="GHEA Grapalat" w:cs="Times Armenian"/>
          <w:sz w:val="20"/>
          <w:szCs w:val="20"/>
          <w:lang w:val="es-ES"/>
        </w:rPr>
        <w:t>,,</w:t>
      </w:r>
    </w:p>
    <w:p w14:paraId="2A8CE756"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cs="Sylfaen"/>
          <w:sz w:val="20"/>
          <w:szCs w:val="20"/>
          <w:lang w:val="pt-BR"/>
        </w:rPr>
        <w:t>դ</w:t>
      </w:r>
      <w:r w:rsidRPr="00137D12">
        <w:rPr>
          <w:rFonts w:ascii="GHEA Grapalat" w:hAnsi="GHEA Grapalat" w:cs="Times Armenian"/>
          <w:sz w:val="20"/>
          <w:szCs w:val="20"/>
          <w:lang w:val="es-ES"/>
        </w:rPr>
        <w:t>)</w:t>
      </w:r>
      <w:r w:rsidRPr="00137D12">
        <w:rPr>
          <w:rFonts w:ascii="GHEA Grapalat" w:hAnsi="GHEA Grapalat" w:cs="Times Armenian"/>
          <w:sz w:val="20"/>
          <w:szCs w:val="20"/>
          <w:lang w:val="es-ES"/>
        </w:rPr>
        <w:tab/>
      </w:r>
      <w:r w:rsidRPr="00137D12">
        <w:rPr>
          <w:rFonts w:ascii="GHEA Grapalat" w:hAnsi="GHEA Grapalat" w:cs="Sylfaen"/>
          <w:sz w:val="20"/>
          <w:szCs w:val="20"/>
          <w:lang w:val="pt-BR"/>
        </w:rPr>
        <w:t>Կապալառուի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կողմից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խախտվել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են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պայմանագրի</w:t>
      </w:r>
      <w:r w:rsidRPr="00137D12">
        <w:rPr>
          <w:rFonts w:ascii="GHEA Grapalat" w:hAnsi="GHEA Grapalat" w:cs="Times Armenian"/>
          <w:sz w:val="20"/>
          <w:szCs w:val="20"/>
          <w:lang w:val="es-ES"/>
        </w:rPr>
        <w:t xml:space="preserve"> 3.1.3 </w:t>
      </w:r>
      <w:r w:rsidRPr="00137D12">
        <w:rPr>
          <w:rFonts w:ascii="GHEA Grapalat" w:hAnsi="GHEA Grapalat" w:cs="Sylfaen"/>
          <w:sz w:val="20"/>
          <w:szCs w:val="20"/>
          <w:lang w:val="pt-BR"/>
        </w:rPr>
        <w:t>կետով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հիմքերով</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թերությունների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անհատույց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վերացման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ողջամիտ</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ժամկետները</w:t>
      </w:r>
      <w:r w:rsidRPr="00137D12">
        <w:rPr>
          <w:rFonts w:ascii="GHEA Grapalat" w:hAnsi="GHEA Grapalat" w:cs="Times Armenian"/>
          <w:sz w:val="20"/>
          <w:szCs w:val="20"/>
          <w:lang w:val="es-ES"/>
        </w:rPr>
        <w:t>.</w:t>
      </w:r>
    </w:p>
    <w:p w14:paraId="7A93871C"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3.1.5</w:t>
      </w:r>
      <w:r w:rsidRPr="00137D12">
        <w:rPr>
          <w:rFonts w:ascii="GHEA Grapalat" w:hAnsi="GHEA Grapalat"/>
          <w:sz w:val="20"/>
          <w:szCs w:val="20"/>
          <w:lang w:val="es-ES"/>
        </w:rPr>
        <w:tab/>
        <w:t xml:space="preserve"> </w:t>
      </w:r>
      <w:r w:rsidRPr="00137D12">
        <w:rPr>
          <w:rFonts w:ascii="GHEA Grapalat" w:hAnsi="GHEA Grapalat" w:cs="Sylfaen"/>
          <w:sz w:val="20"/>
          <w:szCs w:val="20"/>
          <w:lang w:val="pt-BR"/>
        </w:rPr>
        <w:t>Աշխատանքի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արդյունքի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թերությունների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հետ</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կապված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պահանջներ</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ներկայացնել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երաշխիքային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ժամկետում</w:t>
      </w:r>
      <w:r w:rsidRPr="00137D12">
        <w:rPr>
          <w:rFonts w:ascii="GHEA Grapalat" w:hAnsi="GHEA Grapalat" w:cs="Tahoma"/>
          <w:sz w:val="20"/>
          <w:szCs w:val="20"/>
          <w:lang w:val="es-ES"/>
        </w:rPr>
        <w:t>։</w:t>
      </w:r>
    </w:p>
    <w:p w14:paraId="08B33835"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3.1.6</w:t>
      </w:r>
      <w:r w:rsidRPr="00137D12">
        <w:rPr>
          <w:rFonts w:ascii="GHEA Grapalat" w:hAnsi="GHEA Grapalat"/>
          <w:sz w:val="20"/>
          <w:szCs w:val="20"/>
          <w:lang w:val="es-ES"/>
        </w:rPr>
        <w:tab/>
        <w:t xml:space="preserve"> </w:t>
      </w:r>
      <w:r w:rsidRPr="00137D12">
        <w:rPr>
          <w:rFonts w:ascii="GHEA Grapalat" w:hAnsi="GHEA Grapalat" w:cs="Sylfaen"/>
          <w:sz w:val="20"/>
          <w:szCs w:val="20"/>
          <w:lang w:val="pt-BR"/>
        </w:rPr>
        <w:t>Լիազորել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այլ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անձի</w:t>
      </w:r>
      <w:r w:rsidRPr="00137D12">
        <w:rPr>
          <w:rFonts w:ascii="GHEA Grapalat" w:hAnsi="GHEA Grapalat" w:cs="Times Armenian"/>
          <w:sz w:val="20"/>
          <w:szCs w:val="20"/>
          <w:lang w:val="es-ES"/>
        </w:rPr>
        <w:t>` ա</w:t>
      </w:r>
      <w:r w:rsidRPr="00137D12">
        <w:rPr>
          <w:rFonts w:ascii="GHEA Grapalat" w:hAnsi="GHEA Grapalat" w:cs="Sylfaen"/>
          <w:sz w:val="20"/>
          <w:szCs w:val="20"/>
          <w:lang w:val="pt-BR"/>
        </w:rPr>
        <w:t>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իրականացման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նկատմամբ</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տեխնիկական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հսկողություն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իրականացնելու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նպատակով</w:t>
      </w:r>
      <w:r w:rsidRPr="00137D12">
        <w:rPr>
          <w:rFonts w:ascii="GHEA Grapalat" w:hAnsi="GHEA Grapalat" w:cs="Times Armenian"/>
          <w:sz w:val="20"/>
          <w:szCs w:val="20"/>
          <w:lang w:val="es-ES"/>
        </w:rPr>
        <w:t>.</w:t>
      </w:r>
    </w:p>
    <w:p w14:paraId="5E80069E" w14:textId="77777777" w:rsidR="003800F8" w:rsidRDefault="003800F8" w:rsidP="003800F8">
      <w:pPr>
        <w:tabs>
          <w:tab w:val="left" w:pos="1276"/>
        </w:tabs>
        <w:ind w:firstLine="720"/>
        <w:jc w:val="both"/>
        <w:rPr>
          <w:rFonts w:ascii="GHEA Grapalat" w:hAnsi="GHEA Grapalat" w:cs="Tahoma"/>
          <w:sz w:val="20"/>
          <w:szCs w:val="20"/>
          <w:lang w:val="hy-AM"/>
        </w:rPr>
      </w:pPr>
      <w:r w:rsidRPr="00137D12">
        <w:rPr>
          <w:rFonts w:ascii="GHEA Grapalat" w:hAnsi="GHEA Grapalat"/>
          <w:sz w:val="20"/>
          <w:szCs w:val="20"/>
          <w:lang w:val="es-ES"/>
        </w:rPr>
        <w:t>3.1.7</w:t>
      </w:r>
      <w:r w:rsidRPr="00137D12">
        <w:rPr>
          <w:rFonts w:ascii="GHEA Grapalat" w:hAnsi="GHEA Grapalat"/>
          <w:sz w:val="20"/>
          <w:szCs w:val="20"/>
          <w:lang w:val="es-ES"/>
        </w:rPr>
        <w:tab/>
      </w:r>
      <w:r w:rsidRPr="00137D12">
        <w:rPr>
          <w:rFonts w:ascii="GHEA Grapalat" w:hAnsi="GHEA Grapalat" w:cs="Sylfaen"/>
          <w:sz w:val="20"/>
          <w:szCs w:val="20"/>
          <w:lang w:val="pt-BR"/>
        </w:rPr>
        <w:t>Մինչև</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Պատվիրատուի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կողմից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Կապալառուի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կատարած</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արդյունքն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ընդունելը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պահանջել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իրեն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հանձնելու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անավարտ</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արդյունքը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պայմանագիրն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օրենքով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պայմանագրով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հիմքերով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դադարեցնելու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դեպքում</w:t>
      </w:r>
      <w:r w:rsidRPr="00137D12">
        <w:rPr>
          <w:rFonts w:ascii="GHEA Grapalat" w:hAnsi="GHEA Grapalat" w:cs="Tahoma"/>
          <w:sz w:val="20"/>
          <w:szCs w:val="20"/>
          <w:lang w:val="es-ES"/>
        </w:rPr>
        <w:t>։</w:t>
      </w:r>
    </w:p>
    <w:p w14:paraId="708AD288" w14:textId="77777777" w:rsidR="003800F8" w:rsidRPr="007E4C61" w:rsidRDefault="003800F8" w:rsidP="003800F8">
      <w:pPr>
        <w:tabs>
          <w:tab w:val="left" w:pos="1276"/>
        </w:tabs>
        <w:ind w:firstLine="720"/>
        <w:jc w:val="both"/>
        <w:rPr>
          <w:rFonts w:ascii="GHEA Grapalat" w:hAnsi="GHEA Grapalat" w:cs="Sylfaen"/>
          <w:color w:val="FF0000"/>
          <w:sz w:val="22"/>
          <w:szCs w:val="22"/>
          <w:lang w:val="pt-BR"/>
        </w:rPr>
      </w:pPr>
      <w:r w:rsidRPr="006E2322">
        <w:rPr>
          <w:rFonts w:ascii="GHEA Grapalat" w:hAnsi="GHEA Grapalat" w:cs="Sylfaen"/>
          <w:sz w:val="20"/>
          <w:szCs w:val="20"/>
          <w:lang w:val="pt-BR"/>
        </w:rPr>
        <w:t>3</w:t>
      </w:r>
      <w:r w:rsidRPr="006E2322">
        <w:rPr>
          <w:rFonts w:ascii="GHEA Grapalat" w:hAnsi="GHEA Grapalat" w:cs="Sylfaen"/>
          <w:sz w:val="20"/>
          <w:szCs w:val="20"/>
          <w:lang w:val="hy-AM"/>
        </w:rPr>
        <w:t>.</w:t>
      </w:r>
      <w:r w:rsidRPr="006E2322">
        <w:rPr>
          <w:rFonts w:ascii="GHEA Grapalat" w:hAnsi="GHEA Grapalat" w:cs="Sylfaen"/>
          <w:sz w:val="20"/>
          <w:szCs w:val="20"/>
          <w:lang w:val="pt-BR"/>
        </w:rPr>
        <w:t>1</w:t>
      </w:r>
      <w:r w:rsidRPr="006E2322">
        <w:rPr>
          <w:rFonts w:ascii="GHEA Grapalat" w:hAnsi="GHEA Grapalat" w:cs="Sylfaen"/>
          <w:sz w:val="20"/>
          <w:szCs w:val="20"/>
          <w:lang w:val="hy-AM"/>
        </w:rPr>
        <w:t>.</w:t>
      </w:r>
      <w:r w:rsidRPr="006E2322">
        <w:rPr>
          <w:rFonts w:ascii="GHEA Grapalat" w:hAnsi="GHEA Grapalat" w:cs="Sylfaen"/>
          <w:sz w:val="20"/>
          <w:szCs w:val="20"/>
          <w:lang w:val="pt-BR"/>
        </w:rPr>
        <w:t>8 Կապալառուի կողմից Պայմանագրով սահմանված կանխավճարը Պայմանագրով սահմանված աշխատանքների կատարման նպատակով օգտագործված չլինելու դեպքի հայտնաբերման դեպքում Կապալառուից պահանջել</w:t>
      </w:r>
      <w:r w:rsidRPr="006E2322">
        <w:rPr>
          <w:rFonts w:ascii="Courier New" w:hAnsi="Courier New" w:cs="Courier New"/>
          <w:sz w:val="20"/>
          <w:szCs w:val="20"/>
          <w:lang w:val="pt-BR"/>
        </w:rPr>
        <w:t> </w:t>
      </w:r>
      <w:r w:rsidRPr="006E2322">
        <w:rPr>
          <w:rFonts w:ascii="GHEA Grapalat" w:hAnsi="GHEA Grapalat" w:cs="Sylfaen"/>
          <w:sz w:val="20"/>
          <w:szCs w:val="20"/>
          <w:lang w:val="pt-BR"/>
        </w:rPr>
        <w:t xml:space="preserve">5 </w:t>
      </w:r>
      <w:r w:rsidRPr="006E2322">
        <w:rPr>
          <w:rFonts w:ascii="GHEA Grapalat" w:hAnsi="GHEA Grapalat" w:cs="GHEA Grapalat"/>
          <w:sz w:val="20"/>
          <w:szCs w:val="20"/>
          <w:lang w:val="pt-BR"/>
        </w:rPr>
        <w:t>օրյա</w:t>
      </w:r>
      <w:r w:rsidRPr="006E2322">
        <w:rPr>
          <w:rFonts w:ascii="GHEA Grapalat" w:hAnsi="GHEA Grapalat" w:cs="Sylfaen"/>
          <w:sz w:val="20"/>
          <w:szCs w:val="20"/>
          <w:lang w:val="pt-BR"/>
        </w:rPr>
        <w:t xml:space="preserve"> </w:t>
      </w:r>
      <w:r w:rsidRPr="006E2322">
        <w:rPr>
          <w:rFonts w:ascii="GHEA Grapalat" w:hAnsi="GHEA Grapalat" w:cs="GHEA Grapalat"/>
          <w:sz w:val="20"/>
          <w:szCs w:val="20"/>
          <w:lang w:val="pt-BR"/>
        </w:rPr>
        <w:t>ժամկետում</w:t>
      </w:r>
      <w:r w:rsidRPr="006E2322">
        <w:rPr>
          <w:rFonts w:ascii="GHEA Grapalat" w:hAnsi="GHEA Grapalat" w:cs="Sylfaen"/>
          <w:sz w:val="20"/>
          <w:szCs w:val="20"/>
          <w:lang w:val="pt-BR"/>
        </w:rPr>
        <w:t xml:space="preserve"> </w:t>
      </w:r>
      <w:r w:rsidRPr="006E2322">
        <w:rPr>
          <w:rFonts w:ascii="GHEA Grapalat" w:hAnsi="GHEA Grapalat" w:cs="GHEA Grapalat"/>
          <w:sz w:val="20"/>
          <w:szCs w:val="20"/>
          <w:lang w:val="pt-BR"/>
        </w:rPr>
        <w:t>Պատվիրատուին</w:t>
      </w:r>
      <w:r w:rsidRPr="006E2322">
        <w:rPr>
          <w:rFonts w:ascii="GHEA Grapalat" w:hAnsi="GHEA Grapalat" w:cs="Sylfaen"/>
          <w:sz w:val="20"/>
          <w:szCs w:val="20"/>
          <w:lang w:val="pt-BR"/>
        </w:rPr>
        <w:t xml:space="preserve"> </w:t>
      </w:r>
      <w:r w:rsidRPr="006E2322">
        <w:rPr>
          <w:rFonts w:ascii="GHEA Grapalat" w:hAnsi="GHEA Grapalat" w:cs="GHEA Grapalat"/>
          <w:sz w:val="20"/>
          <w:szCs w:val="20"/>
          <w:lang w:val="pt-BR"/>
        </w:rPr>
        <w:t>վերադարձնելու</w:t>
      </w:r>
      <w:r w:rsidRPr="006E2322">
        <w:rPr>
          <w:rFonts w:ascii="GHEA Grapalat" w:hAnsi="GHEA Grapalat" w:cs="Sylfaen"/>
          <w:sz w:val="20"/>
          <w:szCs w:val="20"/>
          <w:lang w:val="pt-BR"/>
        </w:rPr>
        <w:t xml:space="preserve"> </w:t>
      </w:r>
      <w:r w:rsidRPr="006E2322">
        <w:rPr>
          <w:rFonts w:ascii="GHEA Grapalat" w:hAnsi="GHEA Grapalat" w:cs="GHEA Grapalat"/>
          <w:sz w:val="20"/>
          <w:szCs w:val="20"/>
          <w:lang w:val="pt-BR"/>
        </w:rPr>
        <w:t>պայմանագրով</w:t>
      </w:r>
      <w:r w:rsidRPr="006E2322">
        <w:rPr>
          <w:rFonts w:ascii="GHEA Grapalat" w:hAnsi="GHEA Grapalat" w:cs="Sylfaen"/>
          <w:sz w:val="20"/>
          <w:szCs w:val="20"/>
          <w:lang w:val="pt-BR"/>
        </w:rPr>
        <w:t xml:space="preserve"> </w:t>
      </w:r>
      <w:r w:rsidRPr="006E2322">
        <w:rPr>
          <w:rFonts w:ascii="GHEA Grapalat" w:hAnsi="GHEA Grapalat" w:cs="GHEA Grapalat"/>
          <w:sz w:val="20"/>
          <w:szCs w:val="20"/>
          <w:lang w:val="pt-BR"/>
        </w:rPr>
        <w:t>նախատեսված</w:t>
      </w:r>
      <w:r w:rsidRPr="006E2322">
        <w:rPr>
          <w:rFonts w:ascii="GHEA Grapalat" w:hAnsi="GHEA Grapalat" w:cs="Sylfaen"/>
          <w:sz w:val="20"/>
          <w:szCs w:val="20"/>
          <w:lang w:val="pt-BR"/>
        </w:rPr>
        <w:t xml:space="preserve"> </w:t>
      </w:r>
      <w:r w:rsidRPr="006E2322">
        <w:rPr>
          <w:rFonts w:ascii="GHEA Grapalat" w:hAnsi="GHEA Grapalat" w:cs="GHEA Grapalat"/>
          <w:sz w:val="20"/>
          <w:szCs w:val="20"/>
          <w:lang w:val="pt-BR"/>
        </w:rPr>
        <w:t>նպատակով</w:t>
      </w:r>
      <w:r w:rsidRPr="006E2322">
        <w:rPr>
          <w:rFonts w:ascii="GHEA Grapalat" w:hAnsi="GHEA Grapalat" w:cs="Sylfaen"/>
          <w:sz w:val="20"/>
          <w:szCs w:val="20"/>
          <w:lang w:val="pt-BR"/>
        </w:rPr>
        <w:t xml:space="preserve"> </w:t>
      </w:r>
      <w:r w:rsidRPr="006E2322">
        <w:rPr>
          <w:rFonts w:ascii="GHEA Grapalat" w:hAnsi="GHEA Grapalat" w:cs="GHEA Grapalat"/>
          <w:sz w:val="20"/>
          <w:szCs w:val="20"/>
          <w:lang w:val="pt-BR"/>
        </w:rPr>
        <w:t>չօգտագո</w:t>
      </w:r>
      <w:r w:rsidRPr="006E2322">
        <w:rPr>
          <w:rFonts w:ascii="GHEA Grapalat" w:hAnsi="GHEA Grapalat" w:cs="Sylfaen"/>
          <w:sz w:val="20"/>
          <w:szCs w:val="20"/>
          <w:lang w:val="pt-BR"/>
        </w:rPr>
        <w:t>րծված կանխավճարի գումարը։</w:t>
      </w:r>
    </w:p>
    <w:p w14:paraId="18BBA445" w14:textId="77777777" w:rsidR="003800F8" w:rsidRPr="007E4C61" w:rsidRDefault="003800F8" w:rsidP="003800F8">
      <w:pPr>
        <w:tabs>
          <w:tab w:val="left" w:pos="1276"/>
        </w:tabs>
        <w:ind w:firstLine="720"/>
        <w:jc w:val="both"/>
        <w:rPr>
          <w:rFonts w:ascii="GHEA Grapalat" w:hAnsi="GHEA Grapalat"/>
          <w:b/>
          <w:i/>
          <w:sz w:val="20"/>
          <w:szCs w:val="20"/>
          <w:lang w:val="pt-BR"/>
        </w:rPr>
      </w:pPr>
    </w:p>
    <w:p w14:paraId="71999E17" w14:textId="77777777" w:rsidR="003800F8" w:rsidRPr="00137D12" w:rsidRDefault="003800F8" w:rsidP="003800F8">
      <w:pPr>
        <w:tabs>
          <w:tab w:val="left" w:pos="1276"/>
        </w:tabs>
        <w:ind w:firstLine="720"/>
        <w:jc w:val="both"/>
        <w:rPr>
          <w:rFonts w:ascii="GHEA Grapalat" w:hAnsi="GHEA Grapalat" w:cs="Times Armenian"/>
          <w:b/>
          <w:sz w:val="20"/>
          <w:szCs w:val="20"/>
          <w:lang w:val="es-ES"/>
        </w:rPr>
      </w:pPr>
      <w:r w:rsidRPr="00137D12">
        <w:rPr>
          <w:rFonts w:ascii="GHEA Grapalat" w:hAnsi="GHEA Grapalat"/>
          <w:b/>
          <w:sz w:val="20"/>
          <w:szCs w:val="20"/>
          <w:lang w:val="es-ES"/>
        </w:rPr>
        <w:t xml:space="preserve">3.2. </w:t>
      </w:r>
      <w:r w:rsidRPr="00137D12">
        <w:rPr>
          <w:rFonts w:ascii="GHEA Grapalat" w:hAnsi="GHEA Grapalat" w:cs="Sylfaen"/>
          <w:b/>
          <w:sz w:val="20"/>
          <w:szCs w:val="20"/>
          <w:lang w:val="pt-BR"/>
        </w:rPr>
        <w:t>Պատվիրատուն</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պարտավոր</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է</w:t>
      </w:r>
      <w:r w:rsidRPr="00137D12">
        <w:rPr>
          <w:rFonts w:ascii="GHEA Grapalat" w:hAnsi="GHEA Grapalat" w:cs="Times Armenian"/>
          <w:b/>
          <w:sz w:val="20"/>
          <w:szCs w:val="20"/>
          <w:lang w:val="es-ES"/>
        </w:rPr>
        <w:t>`</w:t>
      </w:r>
    </w:p>
    <w:p w14:paraId="2D52CCF2" w14:textId="77777777" w:rsidR="003800F8" w:rsidRPr="00137D12" w:rsidRDefault="003800F8" w:rsidP="003800F8">
      <w:pPr>
        <w:tabs>
          <w:tab w:val="left" w:pos="1276"/>
        </w:tabs>
        <w:ind w:firstLine="720"/>
        <w:jc w:val="both"/>
        <w:rPr>
          <w:rFonts w:ascii="GHEA Grapalat" w:hAnsi="GHEA Grapalat" w:cs="Times Armenian"/>
          <w:sz w:val="20"/>
          <w:szCs w:val="20"/>
          <w:lang w:val="es-ES"/>
        </w:rPr>
      </w:pPr>
      <w:r w:rsidRPr="00137D12">
        <w:rPr>
          <w:rFonts w:ascii="GHEA Grapalat" w:hAnsi="GHEA Grapalat"/>
          <w:sz w:val="20"/>
          <w:szCs w:val="20"/>
          <w:lang w:val="es-ES"/>
        </w:rPr>
        <w:t>3.2.1</w:t>
      </w:r>
      <w:r w:rsidRPr="00137D12">
        <w:rPr>
          <w:rFonts w:ascii="GHEA Grapalat" w:hAnsi="GHEA Grapalat"/>
          <w:sz w:val="20"/>
          <w:szCs w:val="20"/>
          <w:lang w:val="es-ES"/>
        </w:rPr>
        <w:tab/>
      </w:r>
      <w:r w:rsidRPr="00137D12">
        <w:rPr>
          <w:rFonts w:ascii="GHEA Grapalat" w:hAnsi="GHEA Grapalat" w:cs="Sylfaen"/>
          <w:sz w:val="20"/>
          <w:szCs w:val="20"/>
          <w:lang w:val="pt-BR"/>
        </w:rPr>
        <w:t>Աշխատանքը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կատարելիս</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աջակցել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Կապալառուին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պայմանագրով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դեպքերում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ծավալով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և</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կարգով</w:t>
      </w:r>
      <w:r w:rsidRPr="00137D12">
        <w:rPr>
          <w:rFonts w:ascii="GHEA Grapalat" w:hAnsi="GHEA Grapalat" w:cs="Times Armenian"/>
          <w:sz w:val="20"/>
          <w:szCs w:val="20"/>
          <w:lang w:val="es-ES"/>
        </w:rPr>
        <w:t>.</w:t>
      </w:r>
    </w:p>
    <w:p w14:paraId="5C8D2BAA" w14:textId="77777777" w:rsidR="003800F8" w:rsidRPr="00137D12" w:rsidRDefault="003800F8" w:rsidP="003800F8">
      <w:pPr>
        <w:ind w:firstLine="720"/>
        <w:jc w:val="both"/>
        <w:rPr>
          <w:rFonts w:ascii="GHEA Grapalat" w:hAnsi="GHEA Grapalat"/>
          <w:sz w:val="20"/>
          <w:szCs w:val="20"/>
          <w:lang w:val="es-ES"/>
        </w:rPr>
      </w:pPr>
      <w:r w:rsidRPr="00137D12">
        <w:rPr>
          <w:rFonts w:ascii="GHEA Grapalat" w:hAnsi="GHEA Grapalat"/>
          <w:sz w:val="20"/>
          <w:szCs w:val="20"/>
          <w:lang w:val="es-ES"/>
        </w:rPr>
        <w:t>3.2.2 Պ</w:t>
      </w:r>
      <w:r w:rsidRPr="00137D12">
        <w:rPr>
          <w:rFonts w:ascii="GHEA Grapalat" w:hAnsi="GHEA Grapalat" w:cs="Sylfaen"/>
          <w:sz w:val="20"/>
          <w:szCs w:val="20"/>
          <w:lang w:val="pt-BR"/>
        </w:rPr>
        <w:t>այմանագրով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ժամկետում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և</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կարգով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Կապալառուի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մասնակցությամբ</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զննել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և</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ընդունել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կատարված</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դրա</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արդյունքը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իսկ</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պայմանագրից</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արդյունքը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վատթարացնող</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շեղումներ</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կամ</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այլ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թերություններ</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հայտնաբերելու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դեպքերում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այդ</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մասին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անհապաղ</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հայտնել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Կապալառուին</w:t>
      </w:r>
      <w:r w:rsidRPr="00137D12">
        <w:rPr>
          <w:rFonts w:ascii="GHEA Grapalat" w:hAnsi="GHEA Grapalat" w:cs="Times Armenian"/>
          <w:sz w:val="20"/>
          <w:szCs w:val="20"/>
          <w:lang w:val="es-ES"/>
        </w:rPr>
        <w:t>.</w:t>
      </w:r>
    </w:p>
    <w:p w14:paraId="2ED10B1A"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3.2.3</w:t>
      </w:r>
      <w:r w:rsidRPr="00137D12">
        <w:rPr>
          <w:rFonts w:ascii="GHEA Grapalat" w:hAnsi="GHEA Grapalat"/>
          <w:sz w:val="20"/>
          <w:szCs w:val="20"/>
          <w:lang w:val="es-ES"/>
        </w:rPr>
        <w:tab/>
        <w:t xml:space="preserve"> Պ</w:t>
      </w:r>
      <w:r w:rsidRPr="00137D12">
        <w:rPr>
          <w:rFonts w:ascii="GHEA Grapalat" w:hAnsi="GHEA Grapalat" w:cs="Sylfaen"/>
          <w:sz w:val="20"/>
          <w:szCs w:val="20"/>
          <w:lang w:val="pt-BR"/>
        </w:rPr>
        <w:t>այմանագրի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ուժի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մեջ</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մտնելու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պահից</w:t>
      </w:r>
      <w:r w:rsidRPr="00137D12">
        <w:rPr>
          <w:rFonts w:ascii="GHEA Grapalat" w:hAnsi="GHEA Grapalat" w:cs="Times Armenian"/>
          <w:sz w:val="20"/>
          <w:szCs w:val="20"/>
          <w:lang w:val="es-ES"/>
        </w:rPr>
        <w:t xml:space="preserve"> 5 </w:t>
      </w:r>
      <w:r w:rsidRPr="00137D12">
        <w:rPr>
          <w:rFonts w:ascii="GHEA Grapalat" w:hAnsi="GHEA Grapalat" w:cs="Sylfaen"/>
          <w:sz w:val="20"/>
          <w:szCs w:val="20"/>
          <w:lang w:val="pt-BR"/>
        </w:rPr>
        <w:t>աշխատանքային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օրվա</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ընթացքում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Կապալառուին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տրամադրել</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իրականացման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համար</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համապատասխան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տարածք</w:t>
      </w:r>
      <w:r w:rsidRPr="00137D12">
        <w:rPr>
          <w:rFonts w:ascii="GHEA Grapalat" w:hAnsi="GHEA Grapalat" w:cs="Times Armenian"/>
          <w:sz w:val="20"/>
          <w:szCs w:val="20"/>
          <w:lang w:val="es-ES"/>
        </w:rPr>
        <w:t>.</w:t>
      </w:r>
    </w:p>
    <w:p w14:paraId="24A39EF7" w14:textId="77777777" w:rsidR="003800F8" w:rsidRPr="00137D12" w:rsidRDefault="003800F8" w:rsidP="003800F8">
      <w:pPr>
        <w:tabs>
          <w:tab w:val="left" w:pos="1276"/>
        </w:tabs>
        <w:ind w:firstLine="720"/>
        <w:jc w:val="both"/>
        <w:rPr>
          <w:rFonts w:ascii="GHEA Grapalat" w:hAnsi="GHEA Grapalat" w:cs="Times Armenian"/>
          <w:sz w:val="20"/>
          <w:szCs w:val="20"/>
          <w:lang w:val="es-ES"/>
        </w:rPr>
      </w:pPr>
      <w:r w:rsidRPr="00137D12">
        <w:rPr>
          <w:rFonts w:ascii="GHEA Grapalat" w:hAnsi="GHEA Grapalat"/>
          <w:sz w:val="20"/>
          <w:szCs w:val="20"/>
          <w:lang w:val="es-ES"/>
        </w:rPr>
        <w:t xml:space="preserve">3.2.4 </w:t>
      </w:r>
      <w:r w:rsidRPr="00137D12">
        <w:rPr>
          <w:rFonts w:ascii="GHEA Grapalat" w:hAnsi="GHEA Grapalat"/>
          <w:sz w:val="20"/>
          <w:szCs w:val="20"/>
          <w:lang w:val="es-ES"/>
        </w:rPr>
        <w:tab/>
        <w:t>Պ</w:t>
      </w:r>
      <w:r w:rsidRPr="00137D12">
        <w:rPr>
          <w:rFonts w:ascii="GHEA Grapalat" w:hAnsi="GHEA Grapalat" w:cs="Sylfaen"/>
          <w:sz w:val="20"/>
          <w:szCs w:val="20"/>
          <w:lang w:val="pt-BR"/>
        </w:rPr>
        <w:t>այմանագրի</w:t>
      </w:r>
      <w:r w:rsidRPr="00137D12">
        <w:rPr>
          <w:rFonts w:ascii="GHEA Grapalat" w:hAnsi="GHEA Grapalat" w:cs="Times Armenian"/>
          <w:sz w:val="20"/>
          <w:szCs w:val="20"/>
          <w:lang w:val="es-ES"/>
        </w:rPr>
        <w:t xml:space="preserve"> 1.3 </w:t>
      </w:r>
      <w:r w:rsidRPr="00137D12">
        <w:rPr>
          <w:rFonts w:ascii="GHEA Grapalat" w:hAnsi="GHEA Grapalat" w:cs="Sylfaen"/>
          <w:sz w:val="20"/>
          <w:szCs w:val="20"/>
          <w:lang w:val="pt-BR"/>
        </w:rPr>
        <w:t>կետով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ժամկետում</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արդյունքն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ընդունելու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դեպքում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Կապալառուին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վճարել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վերջինիս</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վճարման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ենթակա</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գումարները</w:t>
      </w:r>
      <w:r w:rsidRPr="00137D12">
        <w:rPr>
          <w:rFonts w:ascii="GHEA Grapalat" w:hAnsi="GHEA Grapalat" w:cs="Tahoma"/>
          <w:sz w:val="20"/>
          <w:szCs w:val="20"/>
          <w:lang w:val="es-ES"/>
        </w:rPr>
        <w:t>։</w:t>
      </w:r>
      <w:r w:rsidRPr="00137D12">
        <w:rPr>
          <w:rFonts w:ascii="GHEA Grapalat" w:hAnsi="GHEA Grapalat" w:cs="Times Armenian"/>
          <w:sz w:val="20"/>
          <w:szCs w:val="20"/>
          <w:lang w:val="es-ES"/>
        </w:rPr>
        <w:t xml:space="preserve"> </w:t>
      </w:r>
    </w:p>
    <w:p w14:paraId="34163E40"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Times Armenian"/>
          <w:sz w:val="20"/>
          <w:szCs w:val="20"/>
          <w:lang w:val="es-ES"/>
        </w:rPr>
        <w:t xml:space="preserve">3.2.5 </w:t>
      </w:r>
      <w:r w:rsidRPr="00137D12">
        <w:rPr>
          <w:rFonts w:ascii="GHEA Grapalat" w:hAnsi="GHEA Grapalat" w:cs="Times Armenian"/>
          <w:sz w:val="20"/>
          <w:szCs w:val="20"/>
          <w:lang w:val="hy-AM"/>
        </w:rPr>
        <w:t xml:space="preserve">Պայմանագրի 3.4.3 կետի 2-րդ ենթակետով նախատեսված գրավոր համաձայնությունը Կապալառուին տրամադրել </w:t>
      </w:r>
      <w:r w:rsidRPr="00137D12">
        <w:rPr>
          <w:rFonts w:ascii="GHEA Grapalat" w:hAnsi="GHEA Grapalat" w:cs="Times Armenian"/>
          <w:b/>
          <w:sz w:val="20"/>
          <w:szCs w:val="20"/>
          <w:lang w:val="es-ES"/>
        </w:rPr>
        <w:t>15</w:t>
      </w:r>
      <w:r w:rsidRPr="00137D12">
        <w:rPr>
          <w:rFonts w:ascii="GHEA Grapalat" w:hAnsi="GHEA Grapalat" w:cs="Times Armenian"/>
          <w:sz w:val="20"/>
          <w:szCs w:val="20"/>
          <w:lang w:val="hy-AM"/>
        </w:rPr>
        <w:t xml:space="preserve"> օրվա ընթացքում: </w:t>
      </w:r>
      <w:r w:rsidRPr="00137D12">
        <w:rPr>
          <w:rFonts w:ascii="GHEA Grapalat" w:hAnsi="GHEA Grapalat" w:cs="Sylfaen"/>
          <w:sz w:val="20"/>
          <w:szCs w:val="20"/>
          <w:lang w:val="hy-AM"/>
        </w:rPr>
        <w:t>Ե</w:t>
      </w:r>
      <w:r w:rsidRPr="00137D12">
        <w:rPr>
          <w:rFonts w:ascii="GHEA Grapalat" w:hAnsi="GHEA Grapalat" w:cs="Sylfaen"/>
          <w:sz w:val="20"/>
          <w:szCs w:val="20"/>
          <w:lang w:val="pt-BR"/>
        </w:rPr>
        <w:t xml:space="preserve">թե </w:t>
      </w:r>
      <w:r w:rsidRPr="00137D12">
        <w:rPr>
          <w:rFonts w:ascii="GHEA Grapalat" w:hAnsi="GHEA Grapalat" w:cs="Sylfaen"/>
          <w:sz w:val="20"/>
          <w:szCs w:val="20"/>
          <w:lang w:val="hy-AM"/>
        </w:rPr>
        <w:t xml:space="preserve">սույն կետով </w:t>
      </w:r>
      <w:r w:rsidRPr="00137D12">
        <w:rPr>
          <w:rFonts w:ascii="GHEA Grapalat" w:hAnsi="GHEA Grapalat" w:cs="Sylfaen"/>
          <w:sz w:val="20"/>
          <w:szCs w:val="20"/>
          <w:lang w:val="pt-BR"/>
        </w:rPr>
        <w:t xml:space="preserve">սահմանված ժամկետում Պատվիրատուն </w:t>
      </w:r>
      <w:r w:rsidRPr="00137D12">
        <w:rPr>
          <w:rFonts w:ascii="GHEA Grapalat" w:hAnsi="GHEA Grapalat" w:cs="Sylfaen"/>
          <w:sz w:val="20"/>
          <w:szCs w:val="20"/>
          <w:lang w:val="hy-AM"/>
        </w:rPr>
        <w:t xml:space="preserve">Կապալատուին չի տրամադրում գրավոր համաձայնությունը </w:t>
      </w:r>
      <w:r w:rsidRPr="00137D12">
        <w:rPr>
          <w:rFonts w:ascii="GHEA Grapalat" w:hAnsi="GHEA Grapalat" w:cs="Sylfaen"/>
          <w:sz w:val="20"/>
          <w:szCs w:val="20"/>
          <w:lang w:val="es-ES"/>
        </w:rPr>
        <w:t>(</w:t>
      </w:r>
      <w:r w:rsidRPr="00137D12">
        <w:rPr>
          <w:rFonts w:ascii="GHEA Grapalat" w:hAnsi="GHEA Grapalat" w:cs="Sylfaen"/>
          <w:sz w:val="20"/>
          <w:szCs w:val="20"/>
          <w:lang w:val="hy-AM"/>
        </w:rPr>
        <w:t>անհամաձայնոյթյունը</w:t>
      </w:r>
      <w:r w:rsidRPr="00137D12">
        <w:rPr>
          <w:rFonts w:ascii="GHEA Grapalat" w:hAnsi="GHEA Grapalat" w:cs="Sylfaen"/>
          <w:sz w:val="20"/>
          <w:szCs w:val="20"/>
          <w:lang w:val="es-ES"/>
        </w:rPr>
        <w:t>)</w:t>
      </w:r>
      <w:r w:rsidRPr="00137D12">
        <w:rPr>
          <w:rFonts w:ascii="GHEA Grapalat" w:hAnsi="GHEA Grapalat" w:cs="Sylfaen"/>
          <w:sz w:val="20"/>
          <w:szCs w:val="20"/>
          <w:lang w:val="hy-AM"/>
        </w:rPr>
        <w:t>,</w:t>
      </w:r>
      <w:r w:rsidRPr="00137D12">
        <w:rPr>
          <w:rFonts w:ascii="GHEA Grapalat" w:hAnsi="GHEA Grapalat" w:cs="Sylfaen"/>
          <w:sz w:val="20"/>
          <w:szCs w:val="20"/>
          <w:lang w:val="pt-BR"/>
        </w:rPr>
        <w:t xml:space="preserve"> ապա </w:t>
      </w:r>
      <w:r w:rsidRPr="00137D12">
        <w:rPr>
          <w:rFonts w:ascii="GHEA Grapalat" w:hAnsi="GHEA Grapalat" w:cs="Sylfaen"/>
          <w:sz w:val="20"/>
          <w:szCs w:val="20"/>
          <w:lang w:val="hy-AM"/>
        </w:rPr>
        <w:t>համաձայնությունը Կապալառուի կողմից համարվում է ստացված</w:t>
      </w:r>
      <w:r w:rsidRPr="00137D12">
        <w:rPr>
          <w:rFonts w:ascii="GHEA Grapalat" w:hAnsi="GHEA Grapalat" w:cs="Sylfaen"/>
          <w:sz w:val="20"/>
          <w:szCs w:val="20"/>
          <w:lang w:val="pt-BR"/>
        </w:rPr>
        <w:t xml:space="preserve">: </w:t>
      </w:r>
      <w:r w:rsidRPr="00137D12">
        <w:rPr>
          <w:rFonts w:ascii="GHEA Grapalat" w:hAnsi="GHEA Grapalat" w:cs="Sylfaen"/>
          <w:sz w:val="20"/>
          <w:szCs w:val="20"/>
          <w:lang w:val="hy-AM"/>
        </w:rPr>
        <w:t>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w:t>
      </w:r>
    </w:p>
    <w:p w14:paraId="545EF2E4" w14:textId="77777777" w:rsidR="003800F8" w:rsidRPr="00137D12" w:rsidRDefault="003800F8" w:rsidP="003800F8">
      <w:pPr>
        <w:tabs>
          <w:tab w:val="left" w:pos="1276"/>
        </w:tabs>
        <w:ind w:firstLine="720"/>
        <w:jc w:val="both"/>
        <w:rPr>
          <w:rFonts w:ascii="GHEA Grapalat" w:hAnsi="GHEA Grapalat"/>
          <w:b/>
          <w:i/>
          <w:lang w:val="es-ES"/>
        </w:rPr>
      </w:pPr>
    </w:p>
    <w:p w14:paraId="59990645" w14:textId="77777777" w:rsidR="003800F8" w:rsidRPr="00137D12" w:rsidRDefault="003800F8" w:rsidP="003800F8">
      <w:pPr>
        <w:tabs>
          <w:tab w:val="left" w:pos="1276"/>
        </w:tabs>
        <w:ind w:firstLine="720"/>
        <w:jc w:val="both"/>
        <w:rPr>
          <w:rFonts w:ascii="GHEA Grapalat" w:hAnsi="GHEA Grapalat"/>
          <w:b/>
          <w:sz w:val="20"/>
          <w:szCs w:val="20"/>
          <w:lang w:val="es-ES"/>
        </w:rPr>
      </w:pPr>
      <w:r w:rsidRPr="00137D12">
        <w:rPr>
          <w:rFonts w:ascii="GHEA Grapalat" w:hAnsi="GHEA Grapalat"/>
          <w:b/>
          <w:sz w:val="20"/>
          <w:szCs w:val="20"/>
          <w:lang w:val="es-ES"/>
        </w:rPr>
        <w:t xml:space="preserve">3.3. </w:t>
      </w:r>
      <w:r w:rsidRPr="00137D12">
        <w:rPr>
          <w:rFonts w:ascii="GHEA Grapalat" w:hAnsi="GHEA Grapalat" w:cs="Sylfaen"/>
          <w:b/>
          <w:sz w:val="20"/>
          <w:szCs w:val="20"/>
          <w:lang w:val="pt-BR"/>
        </w:rPr>
        <w:t>Կապալառուն</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իրավունք</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ունի</w:t>
      </w:r>
      <w:r w:rsidRPr="00137D12">
        <w:rPr>
          <w:rFonts w:ascii="GHEA Grapalat" w:hAnsi="GHEA Grapalat" w:cs="Times Armenian"/>
          <w:b/>
          <w:sz w:val="20"/>
          <w:szCs w:val="20"/>
          <w:lang w:val="es-ES"/>
        </w:rPr>
        <w:t>`</w:t>
      </w:r>
    </w:p>
    <w:p w14:paraId="5E925F0E"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3.3.1</w:t>
      </w:r>
      <w:r w:rsidRPr="00137D12">
        <w:rPr>
          <w:rFonts w:ascii="GHEA Grapalat" w:hAnsi="GHEA Grapalat"/>
          <w:sz w:val="20"/>
          <w:szCs w:val="20"/>
          <w:lang w:val="es-ES"/>
        </w:rPr>
        <w:tab/>
        <w:t>Պ</w:t>
      </w:r>
      <w:r w:rsidRPr="00137D12">
        <w:rPr>
          <w:rFonts w:ascii="GHEA Grapalat" w:hAnsi="GHEA Grapalat" w:cs="Sylfaen"/>
          <w:sz w:val="20"/>
          <w:szCs w:val="20"/>
          <w:lang w:val="pt-BR"/>
        </w:rPr>
        <w:t>այմանագրի</w:t>
      </w:r>
      <w:r w:rsidRPr="00137D12">
        <w:rPr>
          <w:rFonts w:ascii="GHEA Grapalat" w:hAnsi="GHEA Grapalat" w:cs="Times Armenian"/>
          <w:sz w:val="20"/>
          <w:szCs w:val="20"/>
          <w:lang w:val="es-ES"/>
        </w:rPr>
        <w:t xml:space="preserve"> 1.3 </w:t>
      </w:r>
      <w:r w:rsidRPr="00137D12">
        <w:rPr>
          <w:rFonts w:ascii="GHEA Grapalat" w:hAnsi="GHEA Grapalat" w:cs="Sylfaen"/>
          <w:sz w:val="20"/>
          <w:szCs w:val="20"/>
          <w:lang w:val="pt-BR"/>
        </w:rPr>
        <w:t>կետով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ժամկետում</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արդյունքը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հանձնելու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դեպքում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Պատվիրատուից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պահանջել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վճարելու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պայմանագրի</w:t>
      </w:r>
      <w:r w:rsidRPr="00137D12">
        <w:rPr>
          <w:rFonts w:ascii="GHEA Grapalat" w:hAnsi="GHEA Grapalat" w:cs="Times Armenian"/>
          <w:sz w:val="20"/>
          <w:szCs w:val="20"/>
          <w:lang w:val="es-ES"/>
        </w:rPr>
        <w:t xml:space="preserve"> 5.1 </w:t>
      </w:r>
      <w:r w:rsidRPr="00137D12">
        <w:rPr>
          <w:rFonts w:ascii="GHEA Grapalat" w:hAnsi="GHEA Grapalat" w:cs="Sylfaen"/>
          <w:sz w:val="20"/>
          <w:szCs w:val="20"/>
          <w:lang w:val="pt-BR"/>
        </w:rPr>
        <w:t>կետով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վճարման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ենթակա</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գումարը</w:t>
      </w:r>
      <w:r w:rsidRPr="00137D12">
        <w:rPr>
          <w:rFonts w:ascii="GHEA Grapalat" w:hAnsi="GHEA Grapalat" w:cs="Tahoma"/>
          <w:sz w:val="20"/>
          <w:szCs w:val="20"/>
          <w:lang w:val="es-ES"/>
        </w:rPr>
        <w:t>։</w:t>
      </w:r>
    </w:p>
    <w:p w14:paraId="30557BB2" w14:textId="77777777" w:rsidR="003800F8" w:rsidRPr="00137D12" w:rsidRDefault="003800F8" w:rsidP="003800F8">
      <w:pPr>
        <w:tabs>
          <w:tab w:val="left" w:pos="1276"/>
        </w:tabs>
        <w:ind w:firstLine="720"/>
        <w:jc w:val="both"/>
        <w:rPr>
          <w:rFonts w:ascii="GHEA Grapalat" w:hAnsi="GHEA Grapalat" w:cs="Times Armenian"/>
          <w:sz w:val="20"/>
          <w:szCs w:val="20"/>
          <w:lang w:val="es-ES"/>
        </w:rPr>
      </w:pPr>
      <w:r w:rsidRPr="00137D12">
        <w:rPr>
          <w:rFonts w:ascii="GHEA Grapalat" w:hAnsi="GHEA Grapalat"/>
          <w:sz w:val="20"/>
          <w:szCs w:val="20"/>
          <w:lang w:val="es-ES"/>
        </w:rPr>
        <w:t>3.3.2</w:t>
      </w:r>
      <w:r w:rsidRPr="00137D12">
        <w:rPr>
          <w:rFonts w:ascii="GHEA Grapalat" w:hAnsi="GHEA Grapalat"/>
          <w:sz w:val="20"/>
          <w:szCs w:val="20"/>
          <w:lang w:val="es-ES"/>
        </w:rPr>
        <w:tab/>
        <w:t xml:space="preserve"> </w:t>
      </w:r>
      <w:r w:rsidRPr="00137D12">
        <w:rPr>
          <w:rFonts w:ascii="GHEA Grapalat" w:hAnsi="GHEA Grapalat" w:cs="Sylfaen"/>
          <w:sz w:val="20"/>
          <w:szCs w:val="20"/>
          <w:lang w:val="pt-BR"/>
        </w:rPr>
        <w:t>Պատվիրատուի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կողմից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պայմանագրի</w:t>
      </w:r>
      <w:r w:rsidRPr="00137D12">
        <w:rPr>
          <w:rFonts w:ascii="GHEA Grapalat" w:hAnsi="GHEA Grapalat" w:cs="Times Armenian"/>
          <w:sz w:val="20"/>
          <w:szCs w:val="20"/>
          <w:lang w:val="es-ES"/>
        </w:rPr>
        <w:t xml:space="preserve"> 5.4 </w:t>
      </w:r>
      <w:r w:rsidRPr="00137D12">
        <w:rPr>
          <w:rFonts w:ascii="GHEA Grapalat" w:hAnsi="GHEA Grapalat" w:cs="Sylfaen"/>
          <w:sz w:val="20"/>
          <w:szCs w:val="20"/>
          <w:lang w:val="pt-BR"/>
        </w:rPr>
        <w:t>կետում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նշված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ժամկետների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խախտման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դեպքում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Պատվիրատուից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պահանջել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վճարելու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իրեն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վճարման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ենթակա</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գումարները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և</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պայմանագրի</w:t>
      </w:r>
      <w:r w:rsidRPr="00137D12">
        <w:rPr>
          <w:rFonts w:ascii="GHEA Grapalat" w:hAnsi="GHEA Grapalat" w:cs="Times Armenian"/>
          <w:sz w:val="20"/>
          <w:szCs w:val="20"/>
          <w:lang w:val="es-ES"/>
        </w:rPr>
        <w:t xml:space="preserve"> 6.5 </w:t>
      </w:r>
      <w:r w:rsidRPr="00137D12">
        <w:rPr>
          <w:rFonts w:ascii="GHEA Grapalat" w:hAnsi="GHEA Grapalat" w:cs="Sylfaen"/>
          <w:sz w:val="20"/>
          <w:szCs w:val="20"/>
          <w:lang w:val="pt-BR"/>
        </w:rPr>
        <w:t>կետով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նախատեսված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տույժը</w:t>
      </w:r>
      <w:r w:rsidRPr="00137D12">
        <w:rPr>
          <w:rFonts w:ascii="GHEA Grapalat" w:hAnsi="GHEA Grapalat" w:cs="Tahoma"/>
          <w:sz w:val="20"/>
          <w:szCs w:val="20"/>
          <w:lang w:val="es-ES"/>
        </w:rPr>
        <w:t>։</w:t>
      </w:r>
    </w:p>
    <w:p w14:paraId="5A772CCF" w14:textId="77777777" w:rsidR="003800F8" w:rsidRPr="00137D12" w:rsidRDefault="003800F8" w:rsidP="003800F8">
      <w:pPr>
        <w:tabs>
          <w:tab w:val="left" w:pos="1276"/>
        </w:tabs>
        <w:ind w:firstLine="720"/>
        <w:jc w:val="both"/>
        <w:rPr>
          <w:rFonts w:ascii="GHEA Grapalat" w:hAnsi="GHEA Grapalat"/>
          <w:b/>
          <w:i/>
          <w:sz w:val="20"/>
          <w:szCs w:val="20"/>
          <w:lang w:val="es-ES"/>
        </w:rPr>
      </w:pPr>
      <w:r w:rsidRPr="00137D12">
        <w:rPr>
          <w:rFonts w:ascii="GHEA Grapalat" w:hAnsi="GHEA Grapalat"/>
          <w:b/>
          <w:i/>
          <w:sz w:val="20"/>
          <w:szCs w:val="20"/>
          <w:lang w:val="es-ES"/>
        </w:rPr>
        <w:tab/>
      </w:r>
    </w:p>
    <w:p w14:paraId="28FEF68A" w14:textId="77777777" w:rsidR="003800F8" w:rsidRPr="00137D12" w:rsidRDefault="003800F8" w:rsidP="003800F8">
      <w:pPr>
        <w:tabs>
          <w:tab w:val="left" w:pos="1276"/>
        </w:tabs>
        <w:ind w:firstLine="720"/>
        <w:jc w:val="both"/>
        <w:rPr>
          <w:rFonts w:ascii="GHEA Grapalat" w:hAnsi="GHEA Grapalat"/>
          <w:b/>
          <w:sz w:val="20"/>
          <w:szCs w:val="20"/>
          <w:lang w:val="es-ES"/>
        </w:rPr>
      </w:pPr>
      <w:r w:rsidRPr="00137D12">
        <w:rPr>
          <w:rFonts w:ascii="GHEA Grapalat" w:hAnsi="GHEA Grapalat"/>
          <w:b/>
          <w:sz w:val="20"/>
          <w:szCs w:val="20"/>
          <w:lang w:val="es-ES"/>
        </w:rPr>
        <w:t xml:space="preserve">3.4. </w:t>
      </w:r>
      <w:r w:rsidRPr="00137D12">
        <w:rPr>
          <w:rFonts w:ascii="GHEA Grapalat" w:hAnsi="GHEA Grapalat" w:cs="Sylfaen"/>
          <w:b/>
          <w:sz w:val="20"/>
          <w:szCs w:val="20"/>
          <w:lang w:val="pt-BR"/>
        </w:rPr>
        <w:t>Կապալառուն</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պարտավոր</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է</w:t>
      </w:r>
      <w:r w:rsidRPr="00137D12">
        <w:rPr>
          <w:rFonts w:ascii="GHEA Grapalat" w:hAnsi="GHEA Grapalat" w:cs="Times Armenian"/>
          <w:b/>
          <w:sz w:val="20"/>
          <w:szCs w:val="20"/>
          <w:lang w:val="es-ES"/>
        </w:rPr>
        <w:t>`</w:t>
      </w:r>
    </w:p>
    <w:p w14:paraId="5844D0D7" w14:textId="77777777" w:rsidR="003800F8" w:rsidRPr="00137D12" w:rsidRDefault="003800F8" w:rsidP="003800F8">
      <w:pPr>
        <w:tabs>
          <w:tab w:val="left" w:pos="1276"/>
        </w:tabs>
        <w:ind w:firstLine="720"/>
        <w:jc w:val="both"/>
        <w:rPr>
          <w:rFonts w:ascii="GHEA Grapalat" w:hAnsi="GHEA Grapalat" w:cs="Times Armenian"/>
          <w:sz w:val="20"/>
          <w:szCs w:val="20"/>
          <w:lang w:val="es-ES"/>
        </w:rPr>
      </w:pPr>
      <w:r w:rsidRPr="00137D12">
        <w:rPr>
          <w:rFonts w:ascii="GHEA Grapalat" w:hAnsi="GHEA Grapalat"/>
          <w:sz w:val="20"/>
          <w:szCs w:val="20"/>
          <w:lang w:val="es-ES"/>
        </w:rPr>
        <w:t>3.4.1</w:t>
      </w:r>
      <w:r w:rsidRPr="00137D12">
        <w:rPr>
          <w:rFonts w:ascii="GHEA Grapalat" w:hAnsi="GHEA Grapalat"/>
          <w:sz w:val="20"/>
          <w:szCs w:val="20"/>
          <w:lang w:val="es-ES"/>
        </w:rPr>
        <w:tab/>
      </w:r>
      <w:r w:rsidRPr="00137D12">
        <w:rPr>
          <w:rFonts w:ascii="GHEA Grapalat" w:hAnsi="GHEA Grapalat" w:cs="Sylfaen"/>
          <w:sz w:val="20"/>
          <w:szCs w:val="20"/>
          <w:lang w:val="pt-BR"/>
        </w:rPr>
        <w:t xml:space="preserve">Աշխատանքների առնվազն </w:t>
      </w:r>
      <w:r w:rsidRPr="000E47ED">
        <w:rPr>
          <w:rFonts w:ascii="GHEA Grapalat" w:hAnsi="GHEA Grapalat" w:cs="Sylfaen"/>
          <w:sz w:val="20"/>
          <w:szCs w:val="20"/>
          <w:lang w:val="hy-AM"/>
        </w:rPr>
        <w:t xml:space="preserve">70 </w:t>
      </w:r>
      <w:r w:rsidRPr="000E47ED">
        <w:rPr>
          <w:rFonts w:ascii="GHEA Grapalat" w:hAnsi="GHEA Grapalat" w:cs="Sylfaen"/>
          <w:sz w:val="20"/>
          <w:szCs w:val="20"/>
          <w:lang w:val="pt-BR"/>
        </w:rPr>
        <w:t>տոկոսը</w:t>
      </w:r>
      <w:r w:rsidRPr="00137D12">
        <w:rPr>
          <w:rFonts w:ascii="GHEA Grapalat" w:hAnsi="GHEA Grapalat" w:cs="Sylfaen"/>
          <w:sz w:val="20"/>
          <w:szCs w:val="20"/>
          <w:lang w:val="pt-BR"/>
        </w:rPr>
        <w:t xml:space="preserve"> կատարել անձամբ, պայմանագրով նախատեսված կարգով և ժամկետներում, իր աշխատանքային և տեխնիկական ռեսուրսով, ինչպես նաև անհրաժեշտ շինարարական նյութերով, միջոցներով</w:t>
      </w:r>
      <w:r w:rsidRPr="00137D12" w:rsidDel="00E934F6">
        <w:rPr>
          <w:rFonts w:ascii="GHEA Grapalat" w:hAnsi="GHEA Grapalat" w:cs="Sylfaen"/>
          <w:sz w:val="20"/>
          <w:szCs w:val="20"/>
          <w:lang w:val="pt-BR"/>
        </w:rPr>
        <w:t xml:space="preserve"> </w:t>
      </w:r>
      <w:r w:rsidRPr="00137D12">
        <w:rPr>
          <w:rFonts w:ascii="GHEA Grapalat" w:hAnsi="GHEA Grapalat" w:cs="Sylfaen"/>
          <w:sz w:val="20"/>
          <w:szCs w:val="20"/>
          <w:lang w:val="pt-BR"/>
        </w:rPr>
        <w:t>ու պատշաճ որակով` նախագծին և ծավալաթերթին համապատասխան։</w:t>
      </w:r>
    </w:p>
    <w:p w14:paraId="630CB799" w14:textId="77777777" w:rsidR="003800F8" w:rsidRPr="00137D12" w:rsidRDefault="003800F8" w:rsidP="003800F8">
      <w:pPr>
        <w:ind w:firstLine="709"/>
        <w:jc w:val="both"/>
        <w:rPr>
          <w:rFonts w:ascii="GHEA Grapalat" w:hAnsi="GHEA Grapalat" w:cs="Times Armenian"/>
          <w:sz w:val="20"/>
          <w:szCs w:val="20"/>
          <w:lang w:val="es-ES"/>
        </w:rPr>
      </w:pPr>
      <w:r w:rsidRPr="00137D12">
        <w:rPr>
          <w:rFonts w:ascii="GHEA Grapalat" w:hAnsi="GHEA Grapalat"/>
          <w:sz w:val="20"/>
          <w:szCs w:val="20"/>
          <w:lang w:val="es-ES"/>
        </w:rPr>
        <w:t>3.4.2</w:t>
      </w:r>
      <w:r w:rsidRPr="00137D12">
        <w:rPr>
          <w:rFonts w:ascii="GHEA Grapalat" w:hAnsi="GHEA Grapalat"/>
          <w:sz w:val="20"/>
          <w:szCs w:val="20"/>
          <w:lang w:val="es-ES"/>
        </w:rPr>
        <w:tab/>
        <w:t xml:space="preserve"> </w:t>
      </w:r>
      <w:r w:rsidRPr="00137D12">
        <w:rPr>
          <w:rFonts w:ascii="GHEA Grapalat" w:hAnsi="GHEA Grapalat" w:cs="Sylfaen"/>
          <w:sz w:val="20"/>
          <w:szCs w:val="20"/>
          <w:lang w:val="pt-BR"/>
        </w:rPr>
        <w:t>Կատարել</w:t>
      </w:r>
      <w:r w:rsidRPr="00137D12">
        <w:rPr>
          <w:rFonts w:ascii="GHEA Grapalat" w:hAnsi="GHEA Grapalat" w:cs="Times Armenian"/>
          <w:sz w:val="20"/>
          <w:szCs w:val="20"/>
          <w:lang w:val="es-ES"/>
        </w:rPr>
        <w:t xml:space="preserve"> ա</w:t>
      </w:r>
      <w:r w:rsidRPr="00137D12">
        <w:rPr>
          <w:rFonts w:ascii="GHEA Grapalat" w:hAnsi="GHEA Grapalat" w:cs="Sylfaen"/>
          <w:sz w:val="20"/>
          <w:szCs w:val="20"/>
          <w:lang w:val="pt-BR"/>
        </w:rPr>
        <w:t>շխատանքի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վերաբերյալ</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Պատվիրատուի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տված</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ցուցումները</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եթե</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դրանք</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չեն</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հակասում</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պայմանագրի</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պայմաններին</w:t>
      </w:r>
      <w:r w:rsidRPr="00137D12">
        <w:rPr>
          <w:rFonts w:ascii="GHEA Grapalat" w:hAnsi="GHEA Grapalat" w:cs="Tahoma"/>
          <w:sz w:val="20"/>
          <w:szCs w:val="20"/>
          <w:lang w:val="es-ES"/>
        </w:rPr>
        <w:t>։</w:t>
      </w:r>
      <w:r w:rsidRPr="00137D12">
        <w:rPr>
          <w:rFonts w:ascii="GHEA Grapalat" w:hAnsi="GHEA Grapalat" w:cs="Times Armenian"/>
          <w:sz w:val="20"/>
          <w:szCs w:val="20"/>
          <w:lang w:val="es-ES"/>
        </w:rPr>
        <w:t xml:space="preserve">  </w:t>
      </w:r>
    </w:p>
    <w:p w14:paraId="79EC4D35" w14:textId="77777777" w:rsidR="003800F8" w:rsidRPr="006348D9" w:rsidRDefault="003800F8" w:rsidP="003800F8">
      <w:pPr>
        <w:ind w:firstLine="708"/>
        <w:jc w:val="both"/>
        <w:rPr>
          <w:rFonts w:ascii="GHEA Grapalat" w:hAnsi="GHEA Grapalat" w:cs="Sylfaen"/>
          <w:color w:val="000000"/>
          <w:sz w:val="20"/>
          <w:szCs w:val="20"/>
          <w:lang w:val="hy-AM"/>
        </w:rPr>
      </w:pPr>
      <w:r w:rsidRPr="006348D9">
        <w:rPr>
          <w:rFonts w:ascii="GHEA Grapalat" w:hAnsi="GHEA Grapalat" w:cs="Sylfaen"/>
          <w:color w:val="000000"/>
          <w:sz w:val="20"/>
          <w:szCs w:val="20"/>
          <w:lang w:val="hy-AM"/>
        </w:rPr>
        <w:lastRenderedPageBreak/>
        <w:t>1)</w:t>
      </w:r>
      <w:r w:rsidRPr="006348D9">
        <w:rPr>
          <w:rFonts w:ascii="GHEA Grapalat" w:hAnsi="GHEA Grapalat" w:cs="Times Armenian"/>
          <w:color w:val="000000"/>
          <w:sz w:val="20"/>
          <w:szCs w:val="20"/>
          <w:lang w:val="es-ES"/>
        </w:rPr>
        <w:t xml:space="preserve"> </w:t>
      </w:r>
      <w:r w:rsidRPr="006348D9">
        <w:rPr>
          <w:rFonts w:ascii="GHEA Grapalat" w:hAnsi="GHEA Grapalat" w:cs="Sylfaen"/>
          <w:color w:val="000000"/>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r w:rsidRPr="006348D9">
        <w:rPr>
          <w:rFonts w:ascii="GHEA Grapalat" w:hAnsi="GHEA Grapalat" w:cs="Sylfaen"/>
          <w:color w:val="000000"/>
          <w:sz w:val="20"/>
          <w:szCs w:val="20"/>
          <w:lang w:val="hy-AM"/>
        </w:rPr>
        <w:t>.</w:t>
      </w:r>
    </w:p>
    <w:p w14:paraId="795AE848" w14:textId="77777777" w:rsidR="003800F8" w:rsidRPr="006348D9" w:rsidRDefault="003800F8" w:rsidP="003800F8">
      <w:pPr>
        <w:ind w:firstLine="708"/>
        <w:jc w:val="both"/>
        <w:rPr>
          <w:rFonts w:ascii="GHEA Grapalat" w:hAnsi="GHEA Grapalat" w:cs="Sylfaen"/>
          <w:color w:val="000000"/>
          <w:sz w:val="20"/>
          <w:szCs w:val="20"/>
          <w:lang w:val="af-ZA"/>
        </w:rPr>
      </w:pPr>
      <w:r w:rsidRPr="006348D9">
        <w:rPr>
          <w:rFonts w:ascii="GHEA Grapalat" w:hAnsi="GHEA Grapalat" w:cs="Sylfaen"/>
          <w:color w:val="000000"/>
          <w:sz w:val="20"/>
          <w:szCs w:val="20"/>
          <w:lang w:val="hy-AM"/>
        </w:rPr>
        <w:t>2) նախագծային</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փաստաթղթերով սահմանված</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տեխնիկական</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բնութագրերին</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և</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երաշխիքային</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սպասարկման</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պայմաններին</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համապատասխանող</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նյութերի</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և</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կամ</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սարքերի</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ու</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սարքավորումների</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տեղադրումը</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օգտագործումը</w:t>
      </w:r>
      <w:r w:rsidRPr="006348D9">
        <w:rPr>
          <w:rFonts w:ascii="GHEA Grapalat" w:hAnsi="GHEA Grapalat" w:cs="Sylfaen"/>
          <w:color w:val="000000"/>
          <w:sz w:val="20"/>
          <w:szCs w:val="20"/>
          <w:lang w:val="af-ZA"/>
        </w:rPr>
        <w:t>)</w:t>
      </w:r>
      <w:r w:rsidRPr="006348D9">
        <w:rPr>
          <w:rFonts w:ascii="GHEA Grapalat" w:hAnsi="GHEA Grapalat" w:cs="Sylfaen"/>
          <w:color w:val="000000"/>
          <w:sz w:val="20"/>
          <w:szCs w:val="20"/>
          <w:lang w:val="hy-AM"/>
        </w:rPr>
        <w:t>՝</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մինչև</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տեղադրումը</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(օգտագործումը) դրանց</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տեխնիկական</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բնութագրերը</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ապրանքային</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նշանները</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ֆիրմային</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անվանումները</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մակնիշները</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և</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երաշխիքային</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ժամկետները</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նախապես</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գրավոր համաձայնեցնելով</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պատվիրատուի</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հետ</w:t>
      </w:r>
      <w:r w:rsidRPr="006348D9">
        <w:rPr>
          <w:rFonts w:ascii="GHEA Grapalat" w:hAnsi="GHEA Grapalat" w:cs="Sylfaen"/>
          <w:color w:val="000000"/>
          <w:sz w:val="20"/>
          <w:szCs w:val="20"/>
          <w:lang w:val="af-ZA"/>
        </w:rPr>
        <w:t>:</w:t>
      </w:r>
    </w:p>
    <w:p w14:paraId="2F8E0014" w14:textId="77777777" w:rsidR="003800F8" w:rsidRPr="0095540B" w:rsidRDefault="003800F8" w:rsidP="003800F8">
      <w:pPr>
        <w:ind w:firstLine="708"/>
        <w:jc w:val="both"/>
        <w:rPr>
          <w:rFonts w:ascii="GHEA Grapalat" w:hAnsi="GHEA Grapalat" w:cs="Sylfaen"/>
          <w:color w:val="000000"/>
          <w:sz w:val="20"/>
          <w:szCs w:val="20"/>
          <w:lang w:val="pt-BR"/>
        </w:rPr>
      </w:pPr>
      <w:r w:rsidRPr="0095540B">
        <w:rPr>
          <w:rFonts w:ascii="GHEA Grapalat" w:hAnsi="GHEA Grapalat"/>
          <w:color w:val="000000"/>
          <w:sz w:val="20"/>
          <w:szCs w:val="20"/>
          <w:lang w:val="es-ES"/>
        </w:rPr>
        <w:t>3.4.4</w:t>
      </w:r>
      <w:r w:rsidRPr="0095540B">
        <w:rPr>
          <w:rFonts w:ascii="GHEA Grapalat" w:hAnsi="GHEA Grapalat"/>
          <w:color w:val="000000"/>
          <w:sz w:val="20"/>
          <w:szCs w:val="20"/>
          <w:lang w:val="hy-AM"/>
        </w:rPr>
        <w:t xml:space="preserve"> </w:t>
      </w:r>
      <w:r w:rsidRPr="0095540B">
        <w:rPr>
          <w:rFonts w:ascii="GHEA Grapalat" w:hAnsi="GHEA Grapalat" w:cs="Sylfaen"/>
          <w:color w:val="000000"/>
          <w:sz w:val="20"/>
          <w:szCs w:val="20"/>
          <w:lang w:val="pt-BR"/>
        </w:rPr>
        <w:t>Աշխատանքի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արդյունքը</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Պատվիրատուին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հանձնելիս</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նրան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հայտնել</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այն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պահանջների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և</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կանոնների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մասին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որոնց պահպանումն անհրաժեշտ է աշխատանքի արդյունքի արդյունավետ և անվտանգ օգտագործման (շահագործման) համար, ինչպես նաև տեղեկություններ հաղորդել այդ պահանջները և կանոնները չպահպանելու հնարավոր հետևանքների մասին։</w:t>
      </w:r>
    </w:p>
    <w:p w14:paraId="75A5C4B9" w14:textId="77777777" w:rsidR="003800F8" w:rsidRPr="0095540B" w:rsidRDefault="003800F8" w:rsidP="003800F8">
      <w:pPr>
        <w:ind w:firstLine="708"/>
        <w:jc w:val="both"/>
        <w:rPr>
          <w:rFonts w:ascii="GHEA Grapalat" w:hAnsi="GHEA Grapalat" w:cs="Tahoma"/>
          <w:color w:val="000000"/>
          <w:sz w:val="20"/>
          <w:szCs w:val="20"/>
          <w:lang w:val="es-ES"/>
        </w:rPr>
      </w:pPr>
      <w:r w:rsidRPr="0095540B">
        <w:rPr>
          <w:rFonts w:ascii="GHEA Grapalat" w:hAnsi="GHEA Grapalat" w:cs="Sylfaen"/>
          <w:color w:val="000000"/>
          <w:sz w:val="20"/>
          <w:szCs w:val="20"/>
          <w:lang w:val="pt-BR"/>
        </w:rPr>
        <w:t>3.4.5</w:t>
      </w:r>
      <w:r w:rsidRPr="0095540B">
        <w:rPr>
          <w:rFonts w:ascii="GHEA Grapalat" w:hAnsi="GHEA Grapalat" w:cs="Sylfaen"/>
          <w:color w:val="000000"/>
          <w:sz w:val="20"/>
          <w:szCs w:val="20"/>
          <w:lang w:val="hy-AM"/>
        </w:rPr>
        <w:t xml:space="preserve"> </w:t>
      </w:r>
      <w:r w:rsidRPr="0095540B">
        <w:rPr>
          <w:rFonts w:ascii="GHEA Grapalat" w:hAnsi="GHEA Grapalat" w:cs="Sylfaen"/>
          <w:color w:val="000000"/>
          <w:sz w:val="20"/>
          <w:szCs w:val="20"/>
          <w:lang w:val="pt-BR"/>
        </w:rPr>
        <w:t>Պայմանագրի 1.3 կետում նշված ժամկետը (ներառյալ օրացուցային գրաֆիկը) խախտելու և Պատվիրատուի կողմից աշխատանքի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կատարման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նոր</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ժամկետ</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սահմանվելու</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դեպքում</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ապահովել</w:t>
      </w:r>
      <w:r w:rsidRPr="0095540B">
        <w:rPr>
          <w:rFonts w:ascii="GHEA Grapalat" w:hAnsi="GHEA Grapalat" w:cs="Times Armenian"/>
          <w:color w:val="000000"/>
          <w:sz w:val="20"/>
          <w:szCs w:val="20"/>
          <w:lang w:val="es-ES"/>
        </w:rPr>
        <w:t xml:space="preserve"> ա</w:t>
      </w:r>
      <w:r w:rsidRPr="0095540B">
        <w:rPr>
          <w:rFonts w:ascii="GHEA Grapalat" w:hAnsi="GHEA Grapalat" w:cs="Sylfaen"/>
          <w:color w:val="000000"/>
          <w:sz w:val="20"/>
          <w:szCs w:val="20"/>
          <w:lang w:val="pt-BR"/>
        </w:rPr>
        <w:t>շխատանքի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կատարումը</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սահմանված</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ժամկետում</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և</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յուրաքանչյուր</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ուշացված</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օրվա</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համար</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վճարել</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պայմանագրի</w:t>
      </w:r>
      <w:r w:rsidRPr="0095540B">
        <w:rPr>
          <w:rFonts w:ascii="GHEA Grapalat" w:hAnsi="GHEA Grapalat" w:cs="Times Armenian"/>
          <w:color w:val="000000"/>
          <w:sz w:val="20"/>
          <w:szCs w:val="20"/>
          <w:lang w:val="es-ES"/>
        </w:rPr>
        <w:t xml:space="preserve"> 6.2 </w:t>
      </w:r>
      <w:r w:rsidRPr="0095540B">
        <w:rPr>
          <w:rFonts w:ascii="GHEA Grapalat" w:hAnsi="GHEA Grapalat" w:cs="Sylfaen"/>
          <w:color w:val="000000"/>
          <w:sz w:val="20"/>
          <w:szCs w:val="20"/>
          <w:lang w:val="pt-BR"/>
        </w:rPr>
        <w:t>կետով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նախատեսված</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տույժը</w:t>
      </w:r>
      <w:r w:rsidRPr="0095540B">
        <w:rPr>
          <w:rFonts w:ascii="GHEA Grapalat" w:hAnsi="GHEA Grapalat" w:cs="Tahoma"/>
          <w:color w:val="000000"/>
          <w:sz w:val="20"/>
          <w:szCs w:val="20"/>
          <w:lang w:val="es-ES"/>
        </w:rPr>
        <w:t>։</w:t>
      </w:r>
    </w:p>
    <w:p w14:paraId="7378D5A7" w14:textId="77777777" w:rsidR="003800F8" w:rsidRPr="0095540B" w:rsidRDefault="003800F8" w:rsidP="003800F8">
      <w:pPr>
        <w:ind w:firstLine="708"/>
        <w:jc w:val="both"/>
        <w:rPr>
          <w:rFonts w:ascii="GHEA Grapalat" w:hAnsi="GHEA Grapalat" w:cs="Tahoma"/>
          <w:color w:val="000000"/>
          <w:sz w:val="20"/>
          <w:szCs w:val="20"/>
          <w:lang w:val="es-ES"/>
        </w:rPr>
      </w:pPr>
      <w:r w:rsidRPr="0095540B">
        <w:rPr>
          <w:rFonts w:ascii="GHEA Grapalat" w:hAnsi="GHEA Grapalat"/>
          <w:color w:val="000000"/>
          <w:sz w:val="20"/>
          <w:szCs w:val="20"/>
          <w:lang w:val="es-ES"/>
        </w:rPr>
        <w:t>3.4.6</w:t>
      </w:r>
      <w:r w:rsidRPr="0095540B">
        <w:rPr>
          <w:rFonts w:ascii="GHEA Grapalat" w:hAnsi="GHEA Grapalat"/>
          <w:color w:val="000000"/>
          <w:sz w:val="20"/>
          <w:szCs w:val="20"/>
          <w:lang w:val="hy-AM"/>
        </w:rPr>
        <w:t xml:space="preserve"> </w:t>
      </w:r>
      <w:r w:rsidRPr="0095540B">
        <w:rPr>
          <w:rFonts w:ascii="GHEA Grapalat" w:hAnsi="GHEA Grapalat"/>
          <w:color w:val="000000"/>
          <w:sz w:val="20"/>
          <w:szCs w:val="20"/>
          <w:lang w:val="es-ES"/>
        </w:rPr>
        <w:t>Պ</w:t>
      </w:r>
      <w:r w:rsidRPr="0095540B">
        <w:rPr>
          <w:rFonts w:ascii="GHEA Grapalat" w:hAnsi="GHEA Grapalat" w:cs="Sylfaen"/>
          <w:color w:val="000000"/>
          <w:sz w:val="20"/>
          <w:szCs w:val="20"/>
          <w:lang w:val="pt-BR"/>
        </w:rPr>
        <w:t>այմանագրի</w:t>
      </w:r>
      <w:r w:rsidRPr="0095540B">
        <w:rPr>
          <w:rFonts w:ascii="GHEA Grapalat" w:hAnsi="GHEA Grapalat" w:cs="Times Armenian"/>
          <w:color w:val="000000"/>
          <w:sz w:val="20"/>
          <w:szCs w:val="20"/>
          <w:lang w:val="es-ES"/>
        </w:rPr>
        <w:t xml:space="preserve"> 3.1.4 </w:t>
      </w:r>
      <w:r w:rsidRPr="0095540B">
        <w:rPr>
          <w:rFonts w:ascii="GHEA Grapalat" w:hAnsi="GHEA Grapalat" w:cs="Sylfaen"/>
          <w:color w:val="000000"/>
          <w:sz w:val="20"/>
          <w:szCs w:val="20"/>
          <w:lang w:val="pt-BR"/>
        </w:rPr>
        <w:t>կետով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նախատեսված</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հիմքերով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պայմանագրի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լուծման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դեպքում</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հատուցել</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Պատվիրատուին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պատճառված</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վնասները</w:t>
      </w:r>
      <w:r w:rsidRPr="0095540B">
        <w:rPr>
          <w:rFonts w:ascii="GHEA Grapalat" w:hAnsi="GHEA Grapalat" w:cs="Sylfaen"/>
          <w:color w:val="000000"/>
          <w:sz w:val="20"/>
          <w:szCs w:val="20"/>
          <w:lang w:val="es-ES"/>
        </w:rPr>
        <w:t xml:space="preserve"> </w:t>
      </w:r>
      <w:r w:rsidRPr="0095540B">
        <w:rPr>
          <w:rFonts w:ascii="GHEA Grapalat" w:hAnsi="GHEA Grapalat" w:cs="Sylfaen"/>
          <w:color w:val="000000"/>
          <w:sz w:val="20"/>
          <w:szCs w:val="20"/>
          <w:lang w:val="pt-BR"/>
        </w:rPr>
        <w:t>և</w:t>
      </w:r>
      <w:r w:rsidRPr="0095540B">
        <w:rPr>
          <w:rFonts w:ascii="GHEA Grapalat" w:hAnsi="GHEA Grapalat" w:cs="Sylfaen"/>
          <w:color w:val="000000"/>
          <w:sz w:val="20"/>
          <w:szCs w:val="20"/>
          <w:lang w:val="es-ES"/>
        </w:rPr>
        <w:t xml:space="preserve"> </w:t>
      </w:r>
      <w:r w:rsidRPr="0095540B">
        <w:rPr>
          <w:rFonts w:ascii="GHEA Grapalat" w:hAnsi="GHEA Grapalat" w:cs="Sylfaen"/>
          <w:color w:val="000000"/>
          <w:sz w:val="20"/>
          <w:szCs w:val="20"/>
          <w:lang w:val="pt-BR"/>
        </w:rPr>
        <w:t>վճարել</w:t>
      </w:r>
      <w:r w:rsidRPr="0095540B">
        <w:rPr>
          <w:rFonts w:ascii="GHEA Grapalat" w:hAnsi="GHEA Grapalat" w:cs="Sylfaen"/>
          <w:color w:val="000000"/>
          <w:sz w:val="20"/>
          <w:szCs w:val="20"/>
          <w:lang w:val="es-ES"/>
        </w:rPr>
        <w:t xml:space="preserve"> 6.3 </w:t>
      </w:r>
      <w:r w:rsidRPr="0095540B">
        <w:rPr>
          <w:rFonts w:ascii="GHEA Grapalat" w:hAnsi="GHEA Grapalat" w:cs="Sylfaen"/>
          <w:color w:val="000000"/>
          <w:sz w:val="20"/>
          <w:szCs w:val="20"/>
          <w:lang w:val="pt-BR"/>
        </w:rPr>
        <w:t>կետով</w:t>
      </w:r>
      <w:r w:rsidRPr="0095540B">
        <w:rPr>
          <w:rFonts w:ascii="GHEA Grapalat" w:hAnsi="GHEA Grapalat" w:cs="Sylfaen"/>
          <w:color w:val="000000"/>
          <w:sz w:val="20"/>
          <w:szCs w:val="20"/>
          <w:lang w:val="es-ES"/>
        </w:rPr>
        <w:t xml:space="preserve"> </w:t>
      </w:r>
      <w:r w:rsidRPr="0095540B">
        <w:rPr>
          <w:rFonts w:ascii="GHEA Grapalat" w:hAnsi="GHEA Grapalat" w:cs="Sylfaen"/>
          <w:color w:val="000000"/>
          <w:sz w:val="20"/>
          <w:szCs w:val="20"/>
          <w:lang w:val="pt-BR"/>
        </w:rPr>
        <w:t>նախատեսված</w:t>
      </w:r>
      <w:r w:rsidRPr="0095540B">
        <w:rPr>
          <w:rFonts w:ascii="GHEA Grapalat" w:hAnsi="GHEA Grapalat" w:cs="Sylfaen"/>
          <w:color w:val="000000"/>
          <w:sz w:val="20"/>
          <w:szCs w:val="20"/>
          <w:lang w:val="es-ES"/>
        </w:rPr>
        <w:t xml:space="preserve"> </w:t>
      </w:r>
      <w:r w:rsidRPr="0095540B">
        <w:rPr>
          <w:rFonts w:ascii="GHEA Grapalat" w:hAnsi="GHEA Grapalat" w:cs="Sylfaen"/>
          <w:color w:val="000000"/>
          <w:sz w:val="20"/>
          <w:szCs w:val="20"/>
          <w:lang w:val="pt-BR"/>
        </w:rPr>
        <w:t>տուգանքը</w:t>
      </w:r>
      <w:r w:rsidRPr="0095540B">
        <w:rPr>
          <w:rFonts w:ascii="GHEA Grapalat" w:hAnsi="GHEA Grapalat" w:cs="Tahoma"/>
          <w:color w:val="000000"/>
          <w:sz w:val="20"/>
          <w:szCs w:val="20"/>
          <w:lang w:val="es-ES"/>
        </w:rPr>
        <w:t>։</w:t>
      </w:r>
    </w:p>
    <w:p w14:paraId="7DA96FF6" w14:textId="77777777" w:rsidR="003800F8" w:rsidRPr="0095540B" w:rsidRDefault="003800F8" w:rsidP="003800F8">
      <w:pPr>
        <w:ind w:firstLine="708"/>
        <w:jc w:val="both"/>
        <w:rPr>
          <w:rFonts w:ascii="GHEA Grapalat" w:hAnsi="GHEA Grapalat" w:cs="Tahoma"/>
          <w:color w:val="000000"/>
          <w:sz w:val="20"/>
          <w:szCs w:val="20"/>
          <w:lang w:val="es-ES"/>
        </w:rPr>
      </w:pPr>
      <w:r w:rsidRPr="0095540B">
        <w:rPr>
          <w:rFonts w:ascii="GHEA Grapalat" w:hAnsi="GHEA Grapalat"/>
          <w:color w:val="000000"/>
          <w:sz w:val="20"/>
          <w:szCs w:val="20"/>
          <w:lang w:val="es-ES"/>
        </w:rPr>
        <w:t xml:space="preserve">3.4.7 </w:t>
      </w:r>
      <w:r w:rsidRPr="0095540B">
        <w:rPr>
          <w:rFonts w:ascii="GHEA Grapalat" w:hAnsi="GHEA Grapalat" w:cs="Sylfaen"/>
          <w:color w:val="000000"/>
          <w:sz w:val="20"/>
          <w:szCs w:val="20"/>
          <w:lang w:val="pt-BR"/>
        </w:rPr>
        <w:t>Շինարարության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օբյեկտի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կոնսերվացման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անհրաժեշտության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ծագման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դեպքում</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իր</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միջոցներով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կատարել</w:t>
      </w:r>
      <w:r w:rsidRPr="0095540B">
        <w:rPr>
          <w:rFonts w:ascii="GHEA Grapalat" w:hAnsi="GHEA Grapalat" w:cs="Times Armenian"/>
          <w:color w:val="000000"/>
          <w:sz w:val="20"/>
          <w:szCs w:val="20"/>
          <w:lang w:val="es-ES"/>
        </w:rPr>
        <w:t xml:space="preserve"> ա</w:t>
      </w:r>
      <w:r w:rsidRPr="0095540B">
        <w:rPr>
          <w:rFonts w:ascii="GHEA Grapalat" w:hAnsi="GHEA Grapalat" w:cs="Sylfaen"/>
          <w:color w:val="000000"/>
          <w:sz w:val="20"/>
          <w:szCs w:val="20"/>
          <w:lang w:val="pt-BR"/>
        </w:rPr>
        <w:t>շխատանքը</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դադարեցնելու</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և</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շինարարությունը</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կոնսերվացնելու</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անհրաժեշտությունից</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բխող</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ողջամիտ</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ծախսերը</w:t>
      </w:r>
      <w:r w:rsidRPr="0095540B">
        <w:rPr>
          <w:rFonts w:ascii="GHEA Grapalat" w:hAnsi="GHEA Grapalat" w:cs="Tahoma"/>
          <w:color w:val="000000"/>
          <w:sz w:val="20"/>
          <w:szCs w:val="20"/>
          <w:lang w:val="es-ES"/>
        </w:rPr>
        <w:t>։</w:t>
      </w:r>
    </w:p>
    <w:p w14:paraId="683919CA" w14:textId="77777777" w:rsidR="003800F8" w:rsidRDefault="003800F8" w:rsidP="003800F8">
      <w:pPr>
        <w:ind w:firstLine="708"/>
        <w:jc w:val="both"/>
        <w:rPr>
          <w:rFonts w:ascii="GHEA Grapalat" w:hAnsi="GHEA Grapalat" w:cs="Tahoma"/>
          <w:color w:val="000000"/>
          <w:sz w:val="20"/>
          <w:szCs w:val="20"/>
          <w:lang w:val="hy-AM"/>
        </w:rPr>
      </w:pPr>
      <w:r w:rsidRPr="0095540B">
        <w:rPr>
          <w:rFonts w:ascii="GHEA Grapalat" w:hAnsi="GHEA Grapalat"/>
          <w:color w:val="000000"/>
          <w:sz w:val="20"/>
          <w:szCs w:val="20"/>
          <w:lang w:val="es-ES"/>
        </w:rPr>
        <w:t xml:space="preserve">3.4.8 </w:t>
      </w:r>
      <w:r w:rsidRPr="0095540B">
        <w:rPr>
          <w:rFonts w:ascii="GHEA Grapalat" w:hAnsi="GHEA Grapalat" w:cs="Sylfaen"/>
          <w:color w:val="000000"/>
          <w:sz w:val="20"/>
          <w:szCs w:val="20"/>
          <w:lang w:val="hy-AM"/>
        </w:rPr>
        <w:t>Եթե</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շինարարական</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ծրագրերի</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կատարման</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արդյունքի</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կամ</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դրա</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առանձին</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բաղադրիչի</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համար</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սահմանված</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երաշխիքային</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ժամկետի</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ընթացքում</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ի</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հայտ</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են</w:t>
      </w:r>
      <w:r w:rsidRPr="0095540B">
        <w:rPr>
          <w:rFonts w:ascii="GHEA Grapalat" w:hAnsi="GHEA Grapalat" w:cs="Arial"/>
          <w:color w:val="000000"/>
          <w:sz w:val="20"/>
          <w:szCs w:val="20"/>
          <w:lang w:val="hy-AM"/>
        </w:rPr>
        <w:t xml:space="preserve"> </w:t>
      </w:r>
      <w:r w:rsidRPr="0095540B">
        <w:rPr>
          <w:rFonts w:ascii="GHEA Grapalat" w:hAnsi="GHEA Grapalat" w:cs="Arial"/>
          <w:color w:val="000000"/>
          <w:sz w:val="20"/>
          <w:szCs w:val="20"/>
        </w:rPr>
        <w:t>եկել</w:t>
      </w:r>
      <w:r w:rsidRPr="0095540B">
        <w:rPr>
          <w:rFonts w:ascii="GHEA Grapalat" w:hAnsi="GHEA Grapalat"/>
          <w:color w:val="000000"/>
          <w:sz w:val="20"/>
          <w:szCs w:val="20"/>
          <w:lang w:val="hy-AM"/>
        </w:rPr>
        <w:t xml:space="preserve"> </w:t>
      </w:r>
      <w:r w:rsidRPr="0095540B">
        <w:rPr>
          <w:rFonts w:ascii="GHEA Grapalat" w:hAnsi="GHEA Grapalat"/>
          <w:color w:val="000000"/>
          <w:sz w:val="20"/>
          <w:szCs w:val="20"/>
        </w:rPr>
        <w:t>կատարված</w:t>
      </w:r>
      <w:r w:rsidRPr="0095540B">
        <w:rPr>
          <w:rFonts w:ascii="GHEA Grapalat" w:hAnsi="GHEA Grapalat"/>
          <w:color w:val="000000"/>
          <w:sz w:val="20"/>
          <w:szCs w:val="20"/>
          <w:lang w:val="es-ES"/>
        </w:rPr>
        <w:t xml:space="preserve"> </w:t>
      </w:r>
      <w:r w:rsidRPr="0095540B">
        <w:rPr>
          <w:rFonts w:ascii="GHEA Grapalat" w:hAnsi="GHEA Grapalat"/>
          <w:color w:val="000000"/>
          <w:sz w:val="20"/>
          <w:szCs w:val="20"/>
        </w:rPr>
        <w:t>աշխատանքի</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hy-AM"/>
        </w:rPr>
        <w:t>թերություններ</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ապա</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rPr>
        <w:t>Կ</w:t>
      </w:r>
      <w:r w:rsidRPr="0095540B">
        <w:rPr>
          <w:rFonts w:ascii="GHEA Grapalat" w:hAnsi="GHEA Grapalat" w:cs="Sylfaen"/>
          <w:color w:val="000000"/>
          <w:sz w:val="20"/>
          <w:szCs w:val="20"/>
          <w:lang w:val="hy-AM"/>
        </w:rPr>
        <w:t>ապալառուն</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պարտավոր</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է</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իր</w:t>
      </w:r>
      <w:r w:rsidRPr="0095540B">
        <w:rPr>
          <w:rFonts w:ascii="GHEA Grapalat" w:hAnsi="GHEA Grapalat" w:cs="Arial"/>
          <w:color w:val="000000"/>
          <w:sz w:val="20"/>
          <w:szCs w:val="20"/>
          <w:lang w:val="hy-AM"/>
        </w:rPr>
        <w:t xml:space="preserve"> միջոցների </w:t>
      </w:r>
      <w:r w:rsidRPr="0095540B">
        <w:rPr>
          <w:rFonts w:ascii="GHEA Grapalat" w:hAnsi="GHEA Grapalat" w:cs="Sylfaen"/>
          <w:color w:val="000000"/>
          <w:sz w:val="20"/>
          <w:szCs w:val="20"/>
          <w:lang w:val="hy-AM"/>
        </w:rPr>
        <w:t>հաշվին</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rPr>
        <w:t>Պ</w:t>
      </w:r>
      <w:r w:rsidRPr="0095540B">
        <w:rPr>
          <w:rFonts w:ascii="GHEA Grapalat" w:hAnsi="GHEA Grapalat" w:cs="Sylfaen"/>
          <w:color w:val="000000"/>
          <w:sz w:val="20"/>
          <w:szCs w:val="20"/>
          <w:lang w:val="hy-AM"/>
        </w:rPr>
        <w:t>ատվիրատուի</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կողմից</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սահմանված</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ողջամիտ</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ժամկետում</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վերացնել</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թերությունները</w:t>
      </w:r>
      <w:r w:rsidRPr="0095540B">
        <w:rPr>
          <w:rFonts w:ascii="GHEA Grapalat" w:hAnsi="GHEA Grapalat" w:cs="Tahoma"/>
          <w:color w:val="000000"/>
          <w:sz w:val="20"/>
          <w:szCs w:val="20"/>
          <w:lang w:val="hy-AM"/>
        </w:rPr>
        <w:t>։</w:t>
      </w:r>
    </w:p>
    <w:p w14:paraId="719F4A19" w14:textId="77777777" w:rsidR="003800F8" w:rsidRPr="000E47ED" w:rsidRDefault="003800F8" w:rsidP="003800F8">
      <w:pPr>
        <w:tabs>
          <w:tab w:val="left" w:pos="1276"/>
        </w:tabs>
        <w:ind w:firstLine="720"/>
        <w:jc w:val="both"/>
        <w:rPr>
          <w:rFonts w:ascii="GHEA Grapalat" w:hAnsi="GHEA Grapalat" w:cs="Sylfaen"/>
          <w:sz w:val="20"/>
          <w:szCs w:val="20"/>
          <w:lang w:val="hy-AM"/>
        </w:rPr>
      </w:pPr>
      <w:r w:rsidRPr="00A75F1C">
        <w:rPr>
          <w:rFonts w:ascii="GHEA Grapalat" w:hAnsi="GHEA Grapalat"/>
          <w:b/>
          <w:sz w:val="20"/>
          <w:szCs w:val="20"/>
          <w:lang w:val="es-ES"/>
        </w:rPr>
        <w:t xml:space="preserve">3.4.9 </w:t>
      </w:r>
      <w:r w:rsidRPr="000E47ED">
        <w:rPr>
          <w:rFonts w:ascii="GHEA Grapalat" w:hAnsi="GHEA Grapalat"/>
          <w:sz w:val="20"/>
          <w:szCs w:val="20"/>
          <w:lang w:val="es-ES"/>
        </w:rPr>
        <w:t>Պ</w:t>
      </w:r>
      <w:r w:rsidRPr="000E47ED">
        <w:rPr>
          <w:rFonts w:ascii="GHEA Grapalat" w:hAnsi="GHEA Grapalat" w:cs="Sylfaen"/>
          <w:sz w:val="20"/>
          <w:szCs w:val="20"/>
          <w:lang w:val="hy-AM"/>
        </w:rPr>
        <w:t>այմանագրով</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երաշխիքային</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ժամկետ</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է</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սահմանվում</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Պատվիրատուի</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կողմից</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ողջ</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ծավալով</w:t>
      </w:r>
      <w:r w:rsidRPr="000E47ED">
        <w:rPr>
          <w:rFonts w:ascii="GHEA Grapalat" w:hAnsi="GHEA Grapalat" w:cs="Times Armenian"/>
          <w:sz w:val="20"/>
          <w:szCs w:val="20"/>
          <w:lang w:val="es-ES"/>
        </w:rPr>
        <w:t xml:space="preserve"> Ա</w:t>
      </w:r>
      <w:r w:rsidRPr="000E47ED">
        <w:rPr>
          <w:rFonts w:ascii="GHEA Grapalat" w:hAnsi="GHEA Grapalat" w:cs="Sylfaen"/>
          <w:sz w:val="20"/>
          <w:szCs w:val="20"/>
          <w:lang w:val="hy-AM"/>
        </w:rPr>
        <w:t>շխատանքն</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ընդունվելու</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օրվան</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հաջորդող</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օրվանից</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հաշված</w:t>
      </w:r>
      <w:r w:rsidRPr="00A75F1C">
        <w:rPr>
          <w:rFonts w:ascii="GHEA Grapalat" w:hAnsi="GHEA Grapalat" w:cs="Sylfaen"/>
          <w:b/>
          <w:sz w:val="20"/>
          <w:szCs w:val="20"/>
          <w:lang w:val="es-ES"/>
        </w:rPr>
        <w:t xml:space="preserve"> </w:t>
      </w:r>
      <w:r w:rsidRPr="00A75F1C">
        <w:rPr>
          <w:rFonts w:ascii="GHEA Grapalat" w:hAnsi="GHEA Grapalat" w:cs="Sylfaen"/>
          <w:b/>
          <w:bCs/>
          <w:sz w:val="20"/>
          <w:szCs w:val="20"/>
          <w:lang w:val="es-ES"/>
        </w:rPr>
        <w:t>5</w:t>
      </w:r>
      <w:r w:rsidRPr="00A75F1C">
        <w:rPr>
          <w:rFonts w:ascii="GHEA Grapalat" w:hAnsi="GHEA Grapalat" w:cs="Sylfaen"/>
          <w:b/>
          <w:bCs/>
          <w:sz w:val="20"/>
          <w:szCs w:val="20"/>
          <w:lang w:val="hy-AM"/>
        </w:rPr>
        <w:t xml:space="preserve"> /հինգ/ տարին</w:t>
      </w:r>
      <w:r w:rsidRPr="00A75F1C">
        <w:rPr>
          <w:rFonts w:ascii="GHEA Grapalat" w:hAnsi="GHEA Grapalat" w:cs="Sylfaen"/>
          <w:b/>
          <w:bCs/>
          <w:sz w:val="20"/>
          <w:szCs w:val="20"/>
          <w:lang w:val="es-ES"/>
        </w:rPr>
        <w:t xml:space="preserve"> </w:t>
      </w:r>
      <w:r w:rsidRPr="00A75F1C">
        <w:rPr>
          <w:rFonts w:ascii="GHEA Grapalat" w:hAnsi="GHEA Grapalat" w:cs="Times Armenian"/>
          <w:b/>
          <w:sz w:val="20"/>
          <w:szCs w:val="20"/>
          <w:lang w:val="hy-AM"/>
        </w:rPr>
        <w:t>(</w:t>
      </w:r>
      <w:r w:rsidRPr="00A75F1C">
        <w:rPr>
          <w:rFonts w:ascii="GHEA Grapalat" w:hAnsi="GHEA Grapalat" w:cs="Sylfaen"/>
          <w:b/>
          <w:sz w:val="20"/>
          <w:szCs w:val="20"/>
          <w:lang w:val="es-ES"/>
        </w:rPr>
        <w:t xml:space="preserve">1825 </w:t>
      </w:r>
      <w:r w:rsidRPr="00A75F1C">
        <w:rPr>
          <w:rFonts w:ascii="GHEA Grapalat" w:hAnsi="GHEA Grapalat" w:cs="Sylfaen"/>
          <w:b/>
          <w:sz w:val="20"/>
          <w:szCs w:val="20"/>
          <w:lang w:val="hy-AM"/>
        </w:rPr>
        <w:t>օր</w:t>
      </w:r>
      <w:proofErr w:type="gramStart"/>
      <w:r w:rsidRPr="00A75F1C">
        <w:rPr>
          <w:rFonts w:ascii="GHEA Grapalat" w:hAnsi="GHEA Grapalat" w:cs="Times Armenian"/>
          <w:b/>
          <w:sz w:val="20"/>
          <w:szCs w:val="20"/>
          <w:lang w:val="hy-AM"/>
        </w:rPr>
        <w:t>)</w:t>
      </w:r>
      <w:r w:rsidRPr="00A75F1C">
        <w:rPr>
          <w:rFonts w:ascii="GHEA Grapalat" w:hAnsi="GHEA Grapalat" w:cs="Sylfaen"/>
          <w:b/>
          <w:sz w:val="20"/>
          <w:szCs w:val="20"/>
          <w:lang w:val="hy-AM"/>
        </w:rPr>
        <w:t>։</w:t>
      </w:r>
      <w:proofErr w:type="gramEnd"/>
      <w:r w:rsidRPr="00A75F1C">
        <w:rPr>
          <w:rFonts w:ascii="GHEA Grapalat" w:hAnsi="GHEA Grapalat" w:cs="Sylfaen"/>
          <w:b/>
          <w:sz w:val="20"/>
          <w:szCs w:val="20"/>
          <w:lang w:val="hy-AM"/>
        </w:rPr>
        <w:t xml:space="preserve"> </w:t>
      </w:r>
      <w:r w:rsidRPr="000E47ED">
        <w:rPr>
          <w:rFonts w:ascii="GHEA Grapalat" w:hAnsi="GHEA Grapalat" w:cs="Sylfaen"/>
          <w:sz w:val="20"/>
          <w:szCs w:val="20"/>
          <w:lang w:val="hy-AM"/>
        </w:rPr>
        <w:t xml:space="preserve">Եթե երաշխիքային ժամկետի ընթացքում ի հայտ են եկել </w:t>
      </w:r>
      <w:r w:rsidRPr="000E47ED">
        <w:rPr>
          <w:rFonts w:ascii="GHEA Grapalat" w:hAnsi="GHEA Grapalat"/>
          <w:sz w:val="20"/>
          <w:szCs w:val="20"/>
          <w:lang w:val="hy-AM"/>
        </w:rPr>
        <w:t xml:space="preserve">կատարված Աշխատանքի </w:t>
      </w:r>
      <w:r w:rsidRPr="000E47ED">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p>
    <w:p w14:paraId="06EA9A9F" w14:textId="77777777" w:rsidR="003800F8" w:rsidRPr="000E47ED" w:rsidRDefault="003800F8" w:rsidP="003800F8">
      <w:pPr>
        <w:ind w:firstLine="708"/>
        <w:jc w:val="both"/>
        <w:rPr>
          <w:rFonts w:ascii="GHEA Grapalat" w:hAnsi="GHEA Grapalat" w:cs="Sylfaen"/>
          <w:color w:val="000000"/>
          <w:sz w:val="20"/>
          <w:szCs w:val="20"/>
          <w:lang w:val="hy-AM"/>
        </w:rPr>
      </w:pPr>
      <w:r w:rsidRPr="0095540B">
        <w:rPr>
          <w:rFonts w:ascii="GHEA Grapalat" w:hAnsi="GHEA Grapalat" w:cs="Times Armenian"/>
          <w:color w:val="000000"/>
          <w:sz w:val="20"/>
          <w:szCs w:val="20"/>
          <w:lang w:val="es-ES"/>
        </w:rPr>
        <w:t xml:space="preserve">3.4.10 </w:t>
      </w:r>
      <w:r w:rsidRPr="0095540B">
        <w:rPr>
          <w:rFonts w:ascii="GHEA Grapalat" w:hAnsi="GHEA Grapalat" w:cs="Sylfaen"/>
          <w:color w:val="000000"/>
          <w:sz w:val="20"/>
          <w:szCs w:val="20"/>
          <w:lang w:val="hy-AM"/>
        </w:rPr>
        <w:t>Կապալի</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օբյեկտի</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դրա</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առանձին</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մասերի</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կոնստրուկցիաներ</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և</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այլն</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և</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օգտագործվելիք նյութերի</w:t>
      </w:r>
      <w:r w:rsidRPr="0095540B">
        <w:rPr>
          <w:rFonts w:ascii="GHEA Grapalat" w:hAnsi="GHEA Grapalat" w:cs="Arial"/>
          <w:color w:val="000000"/>
          <w:sz w:val="20"/>
          <w:szCs w:val="20"/>
          <w:lang w:val="hy-AM"/>
        </w:rPr>
        <w:t xml:space="preserve"> և (կամ) սարքերի ու սարքավորումների տեխնիկական բնութագրերին և </w:t>
      </w:r>
      <w:r w:rsidRPr="0095540B">
        <w:rPr>
          <w:rFonts w:ascii="GHEA Grapalat" w:hAnsi="GHEA Grapalat" w:cs="Sylfaen"/>
          <w:color w:val="000000"/>
          <w:sz w:val="20"/>
          <w:szCs w:val="20"/>
          <w:lang w:val="hy-AM"/>
        </w:rPr>
        <w:t>երաշխիքային</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ժամկետներին</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ներկայացվող</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պահանջները</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ներկայացված</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են</w:t>
      </w:r>
      <w:r w:rsidRPr="0095540B">
        <w:rPr>
          <w:rFonts w:ascii="GHEA Grapalat" w:hAnsi="GHEA Grapalat" w:cs="Times Armenian"/>
          <w:color w:val="000000"/>
          <w:sz w:val="20"/>
          <w:szCs w:val="20"/>
          <w:lang w:val="es-ES"/>
        </w:rPr>
        <w:t xml:space="preserve"> </w:t>
      </w:r>
      <w:r w:rsidRPr="000E47ED">
        <w:rPr>
          <w:rFonts w:ascii="GHEA Grapalat" w:hAnsi="GHEA Grapalat" w:cs="Sylfaen"/>
          <w:color w:val="000000"/>
          <w:sz w:val="20"/>
          <w:szCs w:val="20"/>
          <w:lang w:val="hy-AM"/>
        </w:rPr>
        <w:t>նախագծանախահաշվային փաստաթղթերում:</w:t>
      </w:r>
    </w:p>
    <w:p w14:paraId="713A6AD9" w14:textId="77777777" w:rsidR="003800F8" w:rsidRPr="0095540B" w:rsidRDefault="003800F8" w:rsidP="003800F8">
      <w:pPr>
        <w:ind w:firstLine="708"/>
        <w:jc w:val="both"/>
        <w:rPr>
          <w:rFonts w:ascii="GHEA Grapalat" w:hAnsi="GHEA Grapalat" w:cs="Tahoma"/>
          <w:color w:val="000000"/>
          <w:sz w:val="20"/>
          <w:szCs w:val="20"/>
          <w:lang w:val="es-ES"/>
        </w:rPr>
      </w:pPr>
      <w:r w:rsidRPr="0095540B">
        <w:rPr>
          <w:rFonts w:ascii="GHEA Grapalat" w:hAnsi="GHEA Grapalat" w:cs="Times Armenian"/>
          <w:color w:val="000000"/>
          <w:sz w:val="20"/>
          <w:szCs w:val="20"/>
          <w:lang w:val="es-ES"/>
        </w:rPr>
        <w:t>3.4.11 Որակավորման և պ</w:t>
      </w:r>
      <w:r w:rsidRPr="0095540B">
        <w:rPr>
          <w:rFonts w:ascii="GHEA Grapalat" w:hAnsi="GHEA Grapalat" w:cs="Sylfaen"/>
          <w:color w:val="000000"/>
          <w:sz w:val="20"/>
          <w:szCs w:val="20"/>
          <w:lang w:val="pt-BR"/>
        </w:rPr>
        <w:t>այմանագրի</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կատարման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ապահովման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գործողության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ընթացքում</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լուծարման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կամ</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սնանկացման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գործընթաց</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սկսելու</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դեպքում</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դրա</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մասին</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նախապես</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գրավոր</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տեղեկացնել</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Պատվիրատուին</w:t>
      </w:r>
      <w:r w:rsidRPr="0095540B">
        <w:rPr>
          <w:rFonts w:ascii="GHEA Grapalat" w:hAnsi="GHEA Grapalat" w:cs="Tahoma"/>
          <w:color w:val="000000"/>
          <w:sz w:val="20"/>
          <w:szCs w:val="20"/>
          <w:lang w:val="es-ES"/>
        </w:rPr>
        <w:t>։</w:t>
      </w:r>
    </w:p>
    <w:p w14:paraId="692203A9" w14:textId="77777777" w:rsidR="003800F8" w:rsidRPr="00137D12" w:rsidRDefault="003800F8" w:rsidP="003800F8">
      <w:pPr>
        <w:tabs>
          <w:tab w:val="left" w:pos="1276"/>
        </w:tabs>
        <w:ind w:firstLine="720"/>
        <w:jc w:val="both"/>
        <w:rPr>
          <w:rFonts w:ascii="GHEA Grapalat" w:hAnsi="GHEA Grapalat" w:cs="Sylfaen"/>
          <w:sz w:val="16"/>
          <w:szCs w:val="16"/>
          <w:u w:val="single"/>
          <w:lang w:val="es-ES"/>
        </w:rPr>
      </w:pPr>
    </w:p>
    <w:p w14:paraId="58F35BE9" w14:textId="77777777" w:rsidR="003800F8" w:rsidRPr="00137D12" w:rsidRDefault="003800F8" w:rsidP="003800F8">
      <w:pPr>
        <w:tabs>
          <w:tab w:val="left" w:pos="1276"/>
        </w:tabs>
        <w:ind w:firstLine="720"/>
        <w:jc w:val="both"/>
        <w:rPr>
          <w:rFonts w:ascii="GHEA Grapalat" w:hAnsi="GHEA Grapalat"/>
          <w:b/>
          <w:sz w:val="20"/>
          <w:szCs w:val="20"/>
          <w:lang w:val="es-ES"/>
        </w:rPr>
      </w:pPr>
      <w:r w:rsidRPr="00137D12">
        <w:rPr>
          <w:rFonts w:ascii="GHEA Grapalat" w:hAnsi="GHEA Grapalat"/>
          <w:b/>
          <w:sz w:val="20"/>
          <w:szCs w:val="20"/>
          <w:lang w:val="es-ES"/>
        </w:rPr>
        <w:t xml:space="preserve">4. </w:t>
      </w:r>
      <w:r w:rsidRPr="00137D12">
        <w:rPr>
          <w:rFonts w:ascii="GHEA Grapalat" w:hAnsi="GHEA Grapalat" w:cs="Sylfaen"/>
          <w:b/>
          <w:sz w:val="20"/>
          <w:szCs w:val="20"/>
          <w:lang w:val="pt-BR"/>
        </w:rPr>
        <w:t>ԱՇԽԱՏԱՆՔԻ</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ՀԱՆՁՆՄԱՆ</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ԵՎ</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ԸՆԴՈՒՆՄԱՆ</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ԿԱՐԳԸ</w:t>
      </w:r>
    </w:p>
    <w:p w14:paraId="0B19DA9B" w14:textId="77777777" w:rsidR="003800F8" w:rsidRPr="00137D12" w:rsidRDefault="003800F8" w:rsidP="003800F8">
      <w:pPr>
        <w:ind w:firstLine="720"/>
        <w:jc w:val="both"/>
        <w:rPr>
          <w:rFonts w:ascii="GHEA Grapalat" w:hAnsi="GHEA Grapalat" w:cs="Sylfaen"/>
          <w:sz w:val="20"/>
          <w:szCs w:val="20"/>
          <w:lang w:val="pt-BR"/>
        </w:rPr>
      </w:pPr>
      <w:r w:rsidRPr="00137D12">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9E4216E" w14:textId="77777777" w:rsidR="003800F8" w:rsidRPr="00137D12" w:rsidRDefault="003800F8" w:rsidP="003800F8">
      <w:pPr>
        <w:tabs>
          <w:tab w:val="num" w:pos="0"/>
          <w:tab w:val="left" w:pos="720"/>
          <w:tab w:val="num" w:pos="900"/>
        </w:tabs>
        <w:jc w:val="both"/>
        <w:rPr>
          <w:rFonts w:ascii="GHEA Grapalat" w:hAnsi="GHEA Grapalat" w:cs="Sylfaen"/>
          <w:sz w:val="20"/>
          <w:szCs w:val="20"/>
          <w:lang w:val="pt-BR"/>
        </w:rPr>
      </w:pPr>
      <w:r w:rsidRPr="00137D12">
        <w:rPr>
          <w:rFonts w:ascii="GHEA Grapalat" w:hAnsi="GHEA Grapalat" w:cs="Sylfaen"/>
          <w:sz w:val="20"/>
          <w:szCs w:val="20"/>
          <w:lang w:val="pt-BR"/>
        </w:rPr>
        <w:tab/>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p>
    <w:p w14:paraId="3FE370D9" w14:textId="77777777" w:rsidR="003800F8" w:rsidRPr="00137D12" w:rsidRDefault="003800F8" w:rsidP="003800F8">
      <w:pPr>
        <w:ind w:firstLine="720"/>
        <w:jc w:val="both"/>
        <w:rPr>
          <w:rFonts w:ascii="GHEA Grapalat" w:hAnsi="GHEA Grapalat" w:cs="Sylfaen"/>
          <w:sz w:val="20"/>
          <w:szCs w:val="20"/>
          <w:lang w:val="pt-BR"/>
        </w:rPr>
      </w:pPr>
      <w:r w:rsidRPr="00137D12">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136D004A" w14:textId="77777777" w:rsidR="003800F8" w:rsidRPr="00137D12" w:rsidRDefault="003800F8" w:rsidP="003800F8">
      <w:pPr>
        <w:ind w:firstLine="720"/>
        <w:jc w:val="both"/>
        <w:rPr>
          <w:rFonts w:ascii="GHEA Grapalat" w:hAnsi="GHEA Grapalat" w:cs="Sylfaen"/>
          <w:sz w:val="20"/>
          <w:szCs w:val="20"/>
          <w:lang w:val="pt-BR"/>
        </w:rPr>
      </w:pPr>
      <w:r w:rsidRPr="00137D12">
        <w:rPr>
          <w:rFonts w:ascii="GHEA Grapalat" w:hAnsi="GHEA Grapalat" w:cs="Sylfaen"/>
          <w:sz w:val="20"/>
          <w:szCs w:val="20"/>
          <w:lang w:val="pt-BR"/>
        </w:rPr>
        <w:lastRenderedPageBreak/>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30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57B0C6FC" w14:textId="77777777" w:rsidR="003800F8" w:rsidRPr="00137D12" w:rsidRDefault="003800F8" w:rsidP="003800F8">
      <w:pPr>
        <w:ind w:firstLine="720"/>
        <w:jc w:val="both"/>
        <w:rPr>
          <w:rFonts w:ascii="GHEA Grapalat" w:hAnsi="GHEA Grapalat" w:cs="Sylfaen"/>
          <w:sz w:val="20"/>
          <w:szCs w:val="20"/>
          <w:lang w:val="pt-BR"/>
        </w:rPr>
      </w:pPr>
      <w:r w:rsidRPr="00137D12">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3CEA2EA" w14:textId="77777777" w:rsidR="003800F8" w:rsidRPr="00137D12" w:rsidRDefault="003800F8" w:rsidP="003800F8">
      <w:pPr>
        <w:ind w:firstLine="720"/>
        <w:jc w:val="both"/>
        <w:rPr>
          <w:rFonts w:ascii="GHEA Grapalat" w:hAnsi="GHEA Grapalat" w:cs="Sylfaen"/>
          <w:sz w:val="20"/>
          <w:szCs w:val="20"/>
          <w:lang w:val="pt-BR"/>
        </w:rPr>
      </w:pPr>
      <w:r w:rsidRPr="00137D12">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137D12">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137D12">
        <w:rPr>
          <w:rFonts w:ascii="GHEA Grapalat" w:hAnsi="GHEA Grapalat" w:cs="Sylfaen"/>
          <w:sz w:val="20"/>
          <w:szCs w:val="20"/>
          <w:lang w:val="pt-BR"/>
        </w:rPr>
        <w:softHyphen/>
        <w:t xml:space="preserve">գրությունը: </w:t>
      </w:r>
    </w:p>
    <w:p w14:paraId="194CBE08" w14:textId="77777777" w:rsidR="003800F8" w:rsidRPr="00137D12" w:rsidRDefault="003800F8" w:rsidP="003800F8">
      <w:pPr>
        <w:ind w:firstLine="720"/>
        <w:jc w:val="both"/>
        <w:rPr>
          <w:rFonts w:ascii="GHEA Grapalat" w:hAnsi="GHEA Grapalat" w:cs="Times Armenian"/>
          <w:sz w:val="20"/>
          <w:szCs w:val="20"/>
          <w:lang w:val="hy-AM"/>
        </w:rPr>
      </w:pPr>
      <w:r w:rsidRPr="00137D12">
        <w:rPr>
          <w:rFonts w:ascii="GHEA Grapalat" w:hAnsi="GHEA Grapalat"/>
          <w:sz w:val="20"/>
          <w:szCs w:val="20"/>
          <w:lang w:val="hy-AM"/>
        </w:rPr>
        <w:t>4.</w:t>
      </w:r>
      <w:r w:rsidRPr="00137D12">
        <w:rPr>
          <w:rFonts w:ascii="GHEA Grapalat" w:hAnsi="GHEA Grapalat"/>
          <w:sz w:val="20"/>
          <w:szCs w:val="20"/>
          <w:lang w:val="pt-BR"/>
        </w:rPr>
        <w:t>5</w:t>
      </w:r>
      <w:r w:rsidRPr="00137D12">
        <w:rPr>
          <w:rFonts w:ascii="GHEA Grapalat" w:hAnsi="GHEA Grapalat"/>
          <w:sz w:val="20"/>
          <w:szCs w:val="20"/>
          <w:lang w:val="hy-AM"/>
        </w:rPr>
        <w:tab/>
      </w:r>
      <w:r w:rsidRPr="00137D12">
        <w:rPr>
          <w:rFonts w:ascii="GHEA Grapalat" w:hAnsi="GHEA Grapalat" w:cs="Sylfaen"/>
          <w:sz w:val="20"/>
          <w:szCs w:val="20"/>
          <w:lang w:val="hy-AM"/>
        </w:rPr>
        <w:t>Աշխատանքի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օրացուցային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գրաֆիկով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նախատեսված</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առանձին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տեսակի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աշխատանքների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փուլերի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և</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ծավալների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արդյունքները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նախագծանախահաշվային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փաստաթղթերին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չհամապատասխանելու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դեպքում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կողմերը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կազմում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երկկողմ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ակտ</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թվարկելով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թերությունների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վերացման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համար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պահանջվող</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կատարման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ենթակա</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լրացուցիչ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աշխատանքները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և</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ժամկետները</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Կապալառուն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պարտավոր</w:t>
      </w:r>
      <w:r w:rsidRPr="00137D12">
        <w:rPr>
          <w:rFonts w:ascii="GHEA Grapalat" w:hAnsi="GHEA Grapalat"/>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պայմանագրային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գնի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սահմաններում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առանց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լրացուցիչ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վճարի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կատարել</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անհրաժեշտ</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աշխատանքներ</w:t>
      </w:r>
      <w:r w:rsidRPr="00137D12">
        <w:rPr>
          <w:rFonts w:ascii="GHEA Grapalat" w:hAnsi="GHEA Grapalat" w:cs="Tahoma"/>
          <w:sz w:val="20"/>
          <w:szCs w:val="20"/>
          <w:lang w:val="hy-AM"/>
        </w:rPr>
        <w:t>։</w:t>
      </w:r>
    </w:p>
    <w:p w14:paraId="3022F646" w14:textId="77777777" w:rsidR="003800F8" w:rsidRPr="00137D12" w:rsidRDefault="003800F8" w:rsidP="003800F8">
      <w:pPr>
        <w:pStyle w:val="norm"/>
        <w:spacing w:line="240" w:lineRule="auto"/>
        <w:ind w:firstLine="720"/>
        <w:rPr>
          <w:rFonts w:ascii="GHEA Grapalat" w:hAnsi="GHEA Grapalat"/>
          <w:spacing w:val="-8"/>
          <w:sz w:val="20"/>
          <w:lang w:val="pt-BR"/>
        </w:rPr>
      </w:pPr>
      <w:r w:rsidRPr="00137D12">
        <w:rPr>
          <w:rFonts w:ascii="GHEA Grapalat" w:hAnsi="GHEA Grapalat" w:cs="Sylfaen"/>
          <w:sz w:val="20"/>
          <w:lang w:val="hy-AM"/>
        </w:rPr>
        <w:t>4.6 Աշխատանքն</w:t>
      </w:r>
      <w:r w:rsidRPr="00137D12">
        <w:rPr>
          <w:rFonts w:ascii="GHEA Grapalat" w:hAnsi="GHEA Grapalat" w:cs="Arial"/>
          <w:sz w:val="20"/>
          <w:lang w:val="hy-AM"/>
        </w:rPr>
        <w:t xml:space="preserve"> </w:t>
      </w:r>
      <w:r w:rsidRPr="00137D12">
        <w:rPr>
          <w:rFonts w:ascii="GHEA Grapalat" w:hAnsi="GHEA Grapalat" w:cs="Sylfaen"/>
          <w:sz w:val="20"/>
          <w:lang w:val="hy-AM"/>
        </w:rPr>
        <w:t>ընդունելիս կիրառվում են նաև հետևյալ պայմանները`</w:t>
      </w:r>
      <w:r w:rsidRPr="00137D12">
        <w:rPr>
          <w:rFonts w:ascii="GHEA Grapalat" w:hAnsi="GHEA Grapalat"/>
          <w:spacing w:val="-8"/>
          <w:sz w:val="20"/>
          <w:lang w:val="pt-BR"/>
        </w:rPr>
        <w:t xml:space="preserve"> </w:t>
      </w:r>
    </w:p>
    <w:p w14:paraId="484EAC34"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 xml:space="preserve">1) </w:t>
      </w:r>
      <w:r w:rsidRPr="00137D12">
        <w:rPr>
          <w:rFonts w:ascii="GHEA Grapalat" w:hAnsi="GHEA Grapalat" w:cs="Sylfaen"/>
          <w:sz w:val="20"/>
        </w:rPr>
        <w:t>Կ</w:t>
      </w:r>
      <w:r w:rsidRPr="00137D12">
        <w:rPr>
          <w:rFonts w:ascii="GHEA Grapalat" w:hAnsi="GHEA Grapalat" w:cs="Sylfaen"/>
          <w:sz w:val="20"/>
          <w:lang w:val="hy-AM"/>
        </w:rPr>
        <w:t>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0D311964"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FA7C448"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5221C56A"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749F4361"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1CE8D235"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բ. չի համապատասխանում պայմանագրի պայմաններին, ապա արձանագրություն չի ստորագրվում.</w:t>
      </w:r>
    </w:p>
    <w:p w14:paraId="2AD4F95F"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476F7B3E" w14:textId="77777777" w:rsidR="003800F8" w:rsidRPr="00137D12" w:rsidRDefault="003800F8" w:rsidP="003800F8">
      <w:pPr>
        <w:tabs>
          <w:tab w:val="left" w:pos="1276"/>
        </w:tabs>
        <w:ind w:firstLine="720"/>
        <w:jc w:val="both"/>
        <w:rPr>
          <w:rFonts w:ascii="GHEA Grapalat" w:hAnsi="GHEA Grapalat"/>
          <w:lang w:val="hy-AM"/>
        </w:rPr>
      </w:pPr>
    </w:p>
    <w:p w14:paraId="1AD7C92D" w14:textId="77777777" w:rsidR="003800F8" w:rsidRPr="00137D12" w:rsidRDefault="003800F8" w:rsidP="003800F8">
      <w:pPr>
        <w:tabs>
          <w:tab w:val="left" w:pos="1276"/>
        </w:tabs>
        <w:ind w:firstLine="720"/>
        <w:jc w:val="both"/>
        <w:rPr>
          <w:rFonts w:ascii="GHEA Grapalat" w:hAnsi="GHEA Grapalat"/>
          <w:b/>
          <w:sz w:val="20"/>
          <w:szCs w:val="20"/>
          <w:lang w:val="hy-AM"/>
        </w:rPr>
      </w:pPr>
      <w:r w:rsidRPr="00137D12">
        <w:rPr>
          <w:rFonts w:ascii="GHEA Grapalat" w:hAnsi="GHEA Grapalat"/>
          <w:b/>
          <w:sz w:val="20"/>
          <w:szCs w:val="20"/>
          <w:lang w:val="hy-AM"/>
        </w:rPr>
        <w:t xml:space="preserve">5. </w:t>
      </w:r>
      <w:r w:rsidRPr="00137D12">
        <w:rPr>
          <w:rFonts w:ascii="GHEA Grapalat" w:hAnsi="GHEA Grapalat" w:cs="Sylfaen"/>
          <w:b/>
          <w:sz w:val="20"/>
          <w:szCs w:val="20"/>
          <w:lang w:val="hy-AM"/>
        </w:rPr>
        <w:t>ԱՇԽԱՏԱՆՔԻ</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ԳԻՆԸ</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ԵՎ</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ՎԱՐՁԱՏՐՈՒԹՅՈՒՆԸ</w:t>
      </w:r>
    </w:p>
    <w:p w14:paraId="634D7A0B" w14:textId="77777777" w:rsidR="003800F8" w:rsidRPr="00137D12" w:rsidRDefault="003800F8" w:rsidP="003800F8">
      <w:pPr>
        <w:tabs>
          <w:tab w:val="left" w:pos="1276"/>
        </w:tabs>
        <w:ind w:firstLine="720"/>
        <w:jc w:val="both"/>
        <w:rPr>
          <w:rFonts w:ascii="GHEA Grapalat" w:hAnsi="GHEA Grapalat"/>
          <w:sz w:val="20"/>
          <w:szCs w:val="20"/>
          <w:lang w:val="hy-AM"/>
        </w:rPr>
      </w:pPr>
    </w:p>
    <w:p w14:paraId="2E4FE8C4"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sz w:val="20"/>
          <w:szCs w:val="20"/>
          <w:lang w:val="hy-AM"/>
        </w:rPr>
        <w:t xml:space="preserve">5.1 Սույն </w:t>
      </w:r>
      <w:r w:rsidRPr="00137D12">
        <w:rPr>
          <w:rFonts w:ascii="GHEA Grapalat" w:hAnsi="GHEA Grapalat" w:cs="Sylfaen"/>
          <w:sz w:val="20"/>
          <w:szCs w:val="20"/>
          <w:lang w:val="hy-AM"/>
        </w:rPr>
        <w:t>պայմանագրի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ընդհանուր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գինը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կազմում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 (------------------)  </w:t>
      </w:r>
      <w:r w:rsidRPr="00137D12">
        <w:rPr>
          <w:rFonts w:ascii="GHEA Grapalat" w:hAnsi="GHEA Grapalat" w:cs="Sylfaen"/>
          <w:sz w:val="20"/>
          <w:szCs w:val="20"/>
          <w:lang w:val="hy-AM"/>
        </w:rPr>
        <w:t>ՀՀ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դրամ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որից</w:t>
      </w:r>
      <w:r w:rsidRPr="00137D12">
        <w:rPr>
          <w:rFonts w:ascii="GHEA Grapalat" w:hAnsi="GHEA Grapalat" w:cs="Times Armenian"/>
          <w:sz w:val="20"/>
          <w:szCs w:val="20"/>
          <w:lang w:val="hy-AM"/>
        </w:rPr>
        <w:t xml:space="preserve"> ---------- (----------------------------------------) </w:t>
      </w:r>
      <w:r w:rsidRPr="00137D12">
        <w:rPr>
          <w:rFonts w:ascii="GHEA Grapalat" w:hAnsi="GHEA Grapalat" w:cs="Sylfaen"/>
          <w:sz w:val="20"/>
          <w:szCs w:val="20"/>
          <w:lang w:val="hy-AM"/>
        </w:rPr>
        <w:t>ՀՀ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դրամը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ԱԱՀ</w:t>
      </w:r>
      <w:r w:rsidRPr="00137D12">
        <w:rPr>
          <w:rFonts w:ascii="GHEA Grapalat" w:hAnsi="GHEA Grapalat" w:cs="Times Armenian"/>
          <w:sz w:val="20"/>
          <w:szCs w:val="20"/>
          <w:lang w:val="hy-AM"/>
        </w:rPr>
        <w:t>-</w:t>
      </w:r>
      <w:r w:rsidRPr="00137D12">
        <w:rPr>
          <w:rFonts w:ascii="GHEA Grapalat" w:hAnsi="GHEA Grapalat" w:cs="Sylfaen"/>
          <w:sz w:val="20"/>
          <w:szCs w:val="20"/>
          <w:lang w:val="hy-AM"/>
        </w:rPr>
        <w:t>ն</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Գինը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ներառում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Կապալառուի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կողմից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իրականացվող</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բոլոր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ծախսերը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ընդ</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որում</w:t>
      </w:r>
      <w:r w:rsidRPr="00137D12">
        <w:rPr>
          <w:rFonts w:ascii="GHEA Grapalat" w:hAnsi="GHEA Grapalat" w:cs="Times Armenian"/>
          <w:sz w:val="20"/>
          <w:szCs w:val="20"/>
          <w:lang w:val="hy-AM"/>
        </w:rPr>
        <w:t xml:space="preserve">` </w:t>
      </w:r>
    </w:p>
    <w:p w14:paraId="4AA168D7"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sz w:val="20"/>
          <w:szCs w:val="20"/>
          <w:lang w:val="hy-AM"/>
        </w:rPr>
        <w:t xml:space="preserve">    1-</w:t>
      </w:r>
      <w:r w:rsidRPr="00137D12">
        <w:rPr>
          <w:rFonts w:ascii="GHEA Grapalat" w:hAnsi="GHEA Grapalat" w:cs="Sylfaen"/>
          <w:sz w:val="20"/>
          <w:szCs w:val="20"/>
          <w:lang w:val="hy-AM"/>
        </w:rPr>
        <w:t>ին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չափաբաժին</w:t>
      </w:r>
      <w:r w:rsidRPr="00137D12">
        <w:rPr>
          <w:rFonts w:ascii="GHEA Grapalat" w:hAnsi="GHEA Grapalat" w:cs="Times Armenian"/>
          <w:sz w:val="20"/>
          <w:szCs w:val="20"/>
          <w:lang w:val="hy-AM"/>
        </w:rPr>
        <w:t xml:space="preserve">  .............. (.....................)  </w:t>
      </w:r>
      <w:r w:rsidRPr="00137D12">
        <w:rPr>
          <w:rFonts w:ascii="GHEA Grapalat" w:hAnsi="GHEA Grapalat" w:cs="Sylfaen"/>
          <w:sz w:val="20"/>
          <w:szCs w:val="20"/>
          <w:lang w:val="hy-AM"/>
        </w:rPr>
        <w:t>ՀՀ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դրամ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որից</w:t>
      </w:r>
      <w:r w:rsidRPr="00137D12">
        <w:rPr>
          <w:rFonts w:ascii="GHEA Grapalat" w:hAnsi="GHEA Grapalat" w:cs="Times Armenian"/>
          <w:sz w:val="20"/>
          <w:szCs w:val="20"/>
          <w:lang w:val="hy-AM"/>
        </w:rPr>
        <w:t xml:space="preserve"> ---------- (-----------------------------) </w:t>
      </w:r>
      <w:r w:rsidRPr="00137D12">
        <w:rPr>
          <w:rFonts w:ascii="GHEA Grapalat" w:hAnsi="GHEA Grapalat" w:cs="Sylfaen"/>
          <w:sz w:val="20"/>
          <w:szCs w:val="20"/>
          <w:lang w:val="hy-AM"/>
        </w:rPr>
        <w:t>ՀՀ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դրամը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ԱԱՀ</w:t>
      </w:r>
      <w:r w:rsidRPr="00137D12">
        <w:rPr>
          <w:rFonts w:ascii="GHEA Grapalat" w:hAnsi="GHEA Grapalat" w:cs="Times Armenian"/>
          <w:sz w:val="20"/>
          <w:szCs w:val="20"/>
          <w:lang w:val="hy-AM"/>
        </w:rPr>
        <w:t>-</w:t>
      </w:r>
      <w:r w:rsidRPr="00137D12">
        <w:rPr>
          <w:rFonts w:ascii="GHEA Grapalat" w:hAnsi="GHEA Grapalat" w:cs="Sylfaen"/>
          <w:sz w:val="20"/>
          <w:szCs w:val="20"/>
          <w:lang w:val="hy-AM"/>
        </w:rPr>
        <w:t>ն</w:t>
      </w:r>
      <w:r w:rsidRPr="00137D12">
        <w:rPr>
          <w:rFonts w:ascii="GHEA Grapalat" w:hAnsi="GHEA Grapalat" w:cs="Tahoma"/>
          <w:sz w:val="20"/>
          <w:szCs w:val="20"/>
          <w:lang w:val="hy-AM"/>
        </w:rPr>
        <w:t>։</w:t>
      </w:r>
    </w:p>
    <w:p w14:paraId="2D3FDE71"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cs="Times Armenian"/>
          <w:sz w:val="20"/>
          <w:szCs w:val="20"/>
          <w:lang w:val="hy-AM"/>
        </w:rPr>
        <w:t xml:space="preserve">     ------------------------------------------------------------------------------------------------------------------</w:t>
      </w:r>
    </w:p>
    <w:p w14:paraId="064562D5"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sz w:val="20"/>
          <w:szCs w:val="20"/>
          <w:lang w:val="hy-AM"/>
        </w:rPr>
        <w:lastRenderedPageBreak/>
        <w:t xml:space="preserve">    n-</w:t>
      </w:r>
      <w:r w:rsidRPr="00137D12">
        <w:rPr>
          <w:rFonts w:ascii="GHEA Grapalat" w:hAnsi="GHEA Grapalat" w:cs="Sylfaen"/>
          <w:sz w:val="20"/>
          <w:szCs w:val="20"/>
          <w:lang w:val="hy-AM"/>
        </w:rPr>
        <w:t>րդ</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չափաբաժին</w:t>
      </w:r>
      <w:r w:rsidRPr="00137D12">
        <w:rPr>
          <w:rFonts w:ascii="GHEA Grapalat" w:hAnsi="GHEA Grapalat" w:cs="Times Armenian"/>
          <w:sz w:val="20"/>
          <w:szCs w:val="20"/>
          <w:lang w:val="hy-AM"/>
        </w:rPr>
        <w:t xml:space="preserve">  .............. (.....................)  </w:t>
      </w:r>
      <w:r w:rsidRPr="00137D12">
        <w:rPr>
          <w:rFonts w:ascii="GHEA Grapalat" w:hAnsi="GHEA Grapalat" w:cs="Sylfaen"/>
          <w:sz w:val="20"/>
          <w:szCs w:val="20"/>
          <w:lang w:val="hy-AM"/>
        </w:rPr>
        <w:t>ՀՀ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դրամ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որից</w:t>
      </w:r>
      <w:r w:rsidRPr="00137D12">
        <w:rPr>
          <w:rFonts w:ascii="GHEA Grapalat" w:hAnsi="GHEA Grapalat" w:cs="Times Armenian"/>
          <w:sz w:val="20"/>
          <w:szCs w:val="20"/>
          <w:lang w:val="hy-AM"/>
        </w:rPr>
        <w:t xml:space="preserve"> ---------- (----------------------------) </w:t>
      </w:r>
      <w:r w:rsidRPr="00137D12">
        <w:rPr>
          <w:rFonts w:ascii="GHEA Grapalat" w:hAnsi="GHEA Grapalat" w:cs="Sylfaen"/>
          <w:sz w:val="20"/>
          <w:szCs w:val="20"/>
          <w:lang w:val="hy-AM"/>
        </w:rPr>
        <w:t>ՀՀ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դրամը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ԱԱՀ</w:t>
      </w:r>
      <w:r w:rsidRPr="00137D12">
        <w:rPr>
          <w:rFonts w:ascii="GHEA Grapalat" w:hAnsi="GHEA Grapalat" w:cs="Times Armenian"/>
          <w:sz w:val="20"/>
          <w:szCs w:val="20"/>
          <w:lang w:val="hy-AM"/>
        </w:rPr>
        <w:t>-</w:t>
      </w:r>
      <w:r w:rsidRPr="00137D12">
        <w:rPr>
          <w:rFonts w:ascii="GHEA Grapalat" w:hAnsi="GHEA Grapalat" w:cs="Sylfaen"/>
          <w:sz w:val="20"/>
          <w:szCs w:val="20"/>
          <w:lang w:val="hy-AM"/>
        </w:rPr>
        <w:t>ն:</w:t>
      </w:r>
      <w:r w:rsidRPr="00137D12">
        <w:rPr>
          <w:rStyle w:val="FootnoteReference"/>
          <w:rFonts w:ascii="GHEA Grapalat" w:hAnsi="GHEA Grapalat" w:cs="Sylfaen"/>
          <w:sz w:val="20"/>
          <w:szCs w:val="20"/>
          <w:lang w:val="hy-AM"/>
        </w:rPr>
        <w:footnoteReference w:id="3"/>
      </w:r>
    </w:p>
    <w:p w14:paraId="1D6D4177" w14:textId="77777777" w:rsidR="003800F8" w:rsidRPr="0095540B" w:rsidRDefault="003800F8" w:rsidP="003800F8">
      <w:pPr>
        <w:ind w:firstLine="708"/>
        <w:jc w:val="both"/>
        <w:rPr>
          <w:rFonts w:ascii="GHEA Grapalat" w:hAnsi="GHEA Grapalat" w:cs="Sylfaen"/>
          <w:color w:val="000000"/>
          <w:sz w:val="20"/>
          <w:szCs w:val="20"/>
          <w:lang w:val="hy-AM"/>
        </w:rPr>
      </w:pPr>
    </w:p>
    <w:p w14:paraId="0375385E" w14:textId="5386EC83" w:rsidR="003800F8" w:rsidRPr="00137D12" w:rsidRDefault="003800F8" w:rsidP="003800F8">
      <w:pPr>
        <w:tabs>
          <w:tab w:val="num" w:pos="0"/>
          <w:tab w:val="left" w:pos="720"/>
          <w:tab w:val="num" w:pos="900"/>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ab/>
      </w:r>
      <w:r w:rsidRPr="00A15B2B">
        <w:rPr>
          <w:rFonts w:ascii="GHEA Grapalat" w:hAnsi="GHEA Grapalat" w:cs="Sylfaen"/>
          <w:sz w:val="20"/>
          <w:szCs w:val="20"/>
          <w:lang w:val="hy-AM"/>
        </w:rPr>
        <w:t>5.3</w:t>
      </w:r>
      <w:r w:rsidRPr="00137D12">
        <w:rPr>
          <w:rFonts w:ascii="GHEA Grapalat" w:hAnsi="GHEA Grapalat" w:cs="Sylfaen"/>
          <w:sz w:val="20"/>
          <w:szCs w:val="20"/>
          <w:lang w:val="hy-AM"/>
        </w:rPr>
        <w:t xml:space="preserve"> Պատվիրատուն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վճարում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ա</w:t>
      </w:r>
      <w:r w:rsidRPr="00137D12">
        <w:rPr>
          <w:rFonts w:ascii="GHEA Grapalat" w:hAnsi="GHEA Grapalat" w:cs="Sylfaen"/>
          <w:sz w:val="20"/>
          <w:szCs w:val="20"/>
          <w:lang w:val="hy-AM"/>
        </w:rPr>
        <w:t>շխատանքի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օրացուցային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գրաֆիկով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43002239" w14:textId="77777777" w:rsidR="003800F8" w:rsidRPr="00137D12" w:rsidRDefault="003800F8" w:rsidP="003800F8">
      <w:pPr>
        <w:tabs>
          <w:tab w:val="num" w:pos="0"/>
          <w:tab w:val="left" w:pos="720"/>
          <w:tab w:val="num" w:pos="900"/>
        </w:tabs>
        <w:ind w:firstLine="720"/>
        <w:jc w:val="both"/>
        <w:rPr>
          <w:rFonts w:ascii="GHEA Grapalat" w:hAnsi="GHEA Grapalat"/>
          <w:sz w:val="20"/>
          <w:lang w:val="hy-AM"/>
        </w:rPr>
      </w:pPr>
      <w:r w:rsidRPr="00137D12">
        <w:rPr>
          <w:rFonts w:ascii="GHEA Grapalat" w:hAnsi="GHEA Grapalat"/>
          <w:sz w:val="20"/>
          <w:lang w:val="hy-AM"/>
        </w:rPr>
        <w:tab/>
      </w:r>
    </w:p>
    <w:p w14:paraId="772DC7C2" w14:textId="77777777" w:rsidR="003800F8" w:rsidRPr="00137D12" w:rsidRDefault="003800F8" w:rsidP="003800F8">
      <w:pPr>
        <w:tabs>
          <w:tab w:val="num" w:pos="0"/>
          <w:tab w:val="left" w:pos="720"/>
          <w:tab w:val="num" w:pos="900"/>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25-ը։</w:t>
      </w:r>
    </w:p>
    <w:p w14:paraId="325562A0" w14:textId="77777777" w:rsidR="003800F8" w:rsidRPr="00137D12" w:rsidRDefault="003800F8" w:rsidP="003800F8">
      <w:pPr>
        <w:ind w:firstLine="720"/>
        <w:jc w:val="both"/>
        <w:rPr>
          <w:rFonts w:ascii="GHEA Grapalat" w:hAnsi="GHEA Grapalat"/>
          <w:sz w:val="20"/>
          <w:lang w:val="hy-AM"/>
        </w:rPr>
      </w:pPr>
      <w:r w:rsidRPr="00137D12">
        <w:rPr>
          <w:rFonts w:ascii="GHEA Grapalat" w:hAnsi="GHEA Grapalat" w:cs="Sylfaen"/>
          <w:sz w:val="20"/>
          <w:szCs w:val="20"/>
          <w:lang w:val="hy-AM"/>
        </w:rPr>
        <w:t xml:space="preserve"> </w:t>
      </w:r>
      <w:r w:rsidRPr="00137D12">
        <w:rPr>
          <w:rFonts w:ascii="GHEA Grapalat" w:hAnsi="GHEA Grapalat"/>
          <w:sz w:val="20"/>
          <w:lang w:val="hy-AM"/>
        </w:rPr>
        <w:t>Ընդ որում վճարում կատարելու նպատակով հանձնման-ընդունման արձանագրությունը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10B5656D" w14:textId="77777777" w:rsidR="003800F8" w:rsidRPr="00137D12" w:rsidRDefault="003800F8" w:rsidP="003800F8">
      <w:pPr>
        <w:tabs>
          <w:tab w:val="left" w:pos="1276"/>
        </w:tabs>
        <w:ind w:firstLine="720"/>
        <w:jc w:val="both"/>
        <w:rPr>
          <w:rFonts w:ascii="GHEA Grapalat" w:hAnsi="GHEA Grapalat" w:cs="Sylfaen"/>
          <w:b/>
          <w:sz w:val="20"/>
          <w:szCs w:val="20"/>
          <w:lang w:val="hy-AM"/>
        </w:rPr>
      </w:pPr>
      <w:r w:rsidRPr="00137D12">
        <w:rPr>
          <w:rFonts w:ascii="GHEA Grapalat" w:hAnsi="GHEA Grapalat" w:cs="Sylfaen"/>
          <w:b/>
          <w:sz w:val="20"/>
          <w:szCs w:val="20"/>
          <w:lang w:val="hy-AM"/>
        </w:rPr>
        <w:t>5.4 Պայմանագրի շրջանակում կատարողական ակտերի դիմաց վճարումներն իրականացվում են հետևյալ բանաձևով՝ ՎԳ=ՄԳ/ՆԳxԿԾ, որտեղ՝</w:t>
      </w:r>
    </w:p>
    <w:p w14:paraId="1A00BD26" w14:textId="77777777" w:rsidR="003800F8" w:rsidRPr="00137D12" w:rsidRDefault="003800F8" w:rsidP="003800F8">
      <w:pPr>
        <w:tabs>
          <w:tab w:val="left" w:pos="1276"/>
        </w:tabs>
        <w:ind w:firstLine="720"/>
        <w:jc w:val="both"/>
        <w:rPr>
          <w:rFonts w:ascii="GHEA Grapalat" w:hAnsi="GHEA Grapalat" w:cs="Sylfaen"/>
          <w:b/>
          <w:sz w:val="20"/>
          <w:szCs w:val="20"/>
          <w:lang w:val="hy-AM"/>
        </w:rPr>
      </w:pPr>
      <w:r w:rsidRPr="00137D12">
        <w:rPr>
          <w:rFonts w:ascii="GHEA Grapalat" w:hAnsi="GHEA Grapalat" w:cs="Sylfaen"/>
          <w:b/>
          <w:sz w:val="20"/>
          <w:szCs w:val="20"/>
          <w:lang w:val="hy-AM"/>
        </w:rPr>
        <w:t>ՄԳ-ն պայմանագրի 5.1 կետում նշված գինն է (եթե ներառված են մեկից ավել չափաբաժիններ, ապա տվյալ չափաբաժնի գինն է).</w:t>
      </w:r>
    </w:p>
    <w:p w14:paraId="29651746" w14:textId="77777777" w:rsidR="003800F8" w:rsidRPr="00137D12" w:rsidRDefault="003800F8" w:rsidP="003800F8">
      <w:pPr>
        <w:tabs>
          <w:tab w:val="left" w:pos="1276"/>
        </w:tabs>
        <w:ind w:firstLine="720"/>
        <w:jc w:val="both"/>
        <w:rPr>
          <w:rFonts w:ascii="GHEA Grapalat" w:hAnsi="GHEA Grapalat" w:cs="Sylfaen"/>
          <w:b/>
          <w:sz w:val="20"/>
          <w:szCs w:val="20"/>
          <w:lang w:val="hy-AM"/>
        </w:rPr>
      </w:pPr>
      <w:r w:rsidRPr="00137D12">
        <w:rPr>
          <w:rFonts w:ascii="GHEA Grapalat" w:hAnsi="GHEA Grapalat" w:cs="Sylfaen"/>
          <w:b/>
          <w:sz w:val="20"/>
          <w:szCs w:val="20"/>
          <w:lang w:val="hy-AM"/>
        </w:rPr>
        <w:t>ՆԳ-ն հրավերով հրապարակված շինարարական աշխատանքների նախահաշվային գինն է.</w:t>
      </w:r>
    </w:p>
    <w:p w14:paraId="263AA250" w14:textId="77777777" w:rsidR="003800F8" w:rsidRPr="00137D12" w:rsidRDefault="003800F8" w:rsidP="003800F8">
      <w:pPr>
        <w:tabs>
          <w:tab w:val="left" w:pos="1276"/>
        </w:tabs>
        <w:ind w:firstLine="720"/>
        <w:jc w:val="both"/>
        <w:rPr>
          <w:rFonts w:ascii="GHEA Grapalat" w:hAnsi="GHEA Grapalat" w:cs="Sylfaen"/>
          <w:b/>
          <w:sz w:val="20"/>
          <w:szCs w:val="20"/>
          <w:lang w:val="hy-AM"/>
        </w:rPr>
      </w:pPr>
      <w:r w:rsidRPr="00137D12">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14:paraId="32718E49" w14:textId="77777777" w:rsidR="003800F8" w:rsidRPr="00137D12" w:rsidRDefault="003800F8" w:rsidP="003800F8">
      <w:pPr>
        <w:ind w:firstLine="720"/>
        <w:jc w:val="both"/>
        <w:rPr>
          <w:rFonts w:ascii="GHEA Grapalat" w:hAnsi="GHEA Grapalat"/>
          <w:b/>
          <w:sz w:val="20"/>
          <w:lang w:val="hy-AM"/>
        </w:rPr>
      </w:pPr>
      <w:r w:rsidRPr="00137D12">
        <w:rPr>
          <w:rFonts w:ascii="GHEA Grapalat" w:hAnsi="GHEA Grapalat" w:cs="Sylfaen"/>
          <w:b/>
          <w:sz w:val="20"/>
          <w:szCs w:val="20"/>
          <w:lang w:val="hy-AM"/>
        </w:rPr>
        <w:t>ՎԳ–ն ծավալաթերթ-նախահաշվով սահմանված աշխատանքների դիմաց վճարվող գումարն է:</w:t>
      </w:r>
    </w:p>
    <w:p w14:paraId="496C5B57" w14:textId="77777777" w:rsidR="003800F8" w:rsidRPr="00137D12" w:rsidRDefault="003800F8" w:rsidP="003800F8">
      <w:pPr>
        <w:tabs>
          <w:tab w:val="num" w:pos="0"/>
          <w:tab w:val="left" w:pos="720"/>
          <w:tab w:val="num" w:pos="900"/>
        </w:tabs>
        <w:jc w:val="both"/>
        <w:rPr>
          <w:rFonts w:ascii="GHEA Grapalat" w:hAnsi="GHEA Grapalat" w:cs="Sylfaen"/>
          <w:lang w:val="hy-AM"/>
        </w:rPr>
      </w:pPr>
      <w:r w:rsidRPr="00137D12">
        <w:rPr>
          <w:rFonts w:ascii="GHEA Grapalat" w:hAnsi="GHEA Grapalat" w:cs="Sylfaen"/>
          <w:sz w:val="20"/>
          <w:szCs w:val="20"/>
          <w:lang w:val="hy-AM"/>
        </w:rPr>
        <w:tab/>
      </w:r>
      <w:r w:rsidRPr="00137D12">
        <w:rPr>
          <w:rFonts w:ascii="GHEA Grapalat" w:hAnsi="GHEA Grapalat"/>
          <w:sz w:val="20"/>
          <w:lang w:val="hy-AM"/>
        </w:rPr>
        <w:t xml:space="preserve"> </w:t>
      </w:r>
    </w:p>
    <w:p w14:paraId="5CF8E3C2" w14:textId="77777777" w:rsidR="003800F8" w:rsidRPr="00137D12" w:rsidRDefault="003800F8" w:rsidP="003800F8">
      <w:pPr>
        <w:tabs>
          <w:tab w:val="left" w:pos="1276"/>
        </w:tabs>
        <w:ind w:firstLine="720"/>
        <w:jc w:val="both"/>
        <w:rPr>
          <w:rFonts w:ascii="GHEA Grapalat" w:hAnsi="GHEA Grapalat"/>
          <w:b/>
          <w:sz w:val="20"/>
          <w:szCs w:val="20"/>
          <w:lang w:val="hy-AM"/>
        </w:rPr>
      </w:pPr>
      <w:r w:rsidRPr="00137D12">
        <w:rPr>
          <w:rFonts w:ascii="GHEA Grapalat" w:hAnsi="GHEA Grapalat"/>
          <w:b/>
          <w:sz w:val="20"/>
          <w:szCs w:val="20"/>
          <w:lang w:val="hy-AM"/>
        </w:rPr>
        <w:t xml:space="preserve">6. </w:t>
      </w:r>
      <w:r w:rsidRPr="00137D12">
        <w:rPr>
          <w:rFonts w:ascii="GHEA Grapalat" w:hAnsi="GHEA Grapalat" w:cs="Sylfaen"/>
          <w:b/>
          <w:sz w:val="20"/>
          <w:szCs w:val="20"/>
          <w:lang w:val="hy-AM"/>
        </w:rPr>
        <w:t>ԿՈՂՄԵՐԻ</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ՊԱՏԱՍԽԱՆԱՏՎՈՒԹՅՈՒՆԸ</w:t>
      </w:r>
    </w:p>
    <w:p w14:paraId="53466A6F"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sz w:val="20"/>
          <w:szCs w:val="20"/>
          <w:lang w:val="hy-AM"/>
        </w:rPr>
        <w:t>6.1</w:t>
      </w:r>
      <w:r w:rsidRPr="00137D12">
        <w:rPr>
          <w:rFonts w:ascii="GHEA Grapalat" w:hAnsi="GHEA Grapalat"/>
          <w:sz w:val="20"/>
          <w:szCs w:val="20"/>
          <w:lang w:val="hy-AM"/>
        </w:rPr>
        <w:tab/>
      </w:r>
      <w:r w:rsidRPr="00137D12">
        <w:rPr>
          <w:rFonts w:ascii="GHEA Grapalat" w:hAnsi="GHEA Grapalat" w:cs="Sylfaen"/>
          <w:sz w:val="20"/>
          <w:szCs w:val="20"/>
          <w:lang w:val="hy-AM"/>
        </w:rPr>
        <w:t>Կապալառուն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պատասխանատվություն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կրում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Աշխատանքի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որակի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և</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սույն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պայմանագրի</w:t>
      </w:r>
      <w:r w:rsidRPr="00137D12">
        <w:rPr>
          <w:rFonts w:ascii="GHEA Grapalat" w:hAnsi="GHEA Grapalat" w:cs="Times Armenian"/>
          <w:sz w:val="20"/>
          <w:szCs w:val="20"/>
          <w:lang w:val="hy-AM"/>
        </w:rPr>
        <w:t xml:space="preserve"> 1.3 </w:t>
      </w:r>
      <w:r w:rsidRPr="00137D12">
        <w:rPr>
          <w:rFonts w:ascii="GHEA Grapalat" w:hAnsi="GHEA Grapalat" w:cs="Sylfaen"/>
          <w:sz w:val="20"/>
          <w:szCs w:val="20"/>
          <w:lang w:val="hy-AM"/>
        </w:rPr>
        <w:t>կետով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ներառյալ</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օրացուցային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գրաֆիկը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նախատեսված</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ժամկետի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պահպանման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համար</w:t>
      </w:r>
      <w:r w:rsidRPr="00137D12">
        <w:rPr>
          <w:rFonts w:ascii="GHEA Grapalat" w:hAnsi="GHEA Grapalat" w:cs="Tahoma"/>
          <w:sz w:val="20"/>
          <w:szCs w:val="20"/>
          <w:lang w:val="hy-AM"/>
        </w:rPr>
        <w:t>։</w:t>
      </w:r>
    </w:p>
    <w:p w14:paraId="4F6DFFD0"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6.2</w:t>
      </w:r>
      <w:r w:rsidRPr="00137D12">
        <w:rPr>
          <w:rFonts w:ascii="GHEA Grapalat" w:hAnsi="GHEA Grapalat" w:cs="Sylfaen"/>
          <w:sz w:val="20"/>
          <w:szCs w:val="20"/>
          <w:lang w:val="hy-AM"/>
        </w:rPr>
        <w:tab/>
        <w:t>Սույն պայմանագրով նախատեսված Աշխատանքի կատարման ժամկետը խախտելու դեպքում Կապալառուից յուրաքանչյուր ուշացված աշխատանքային օրվա համար գանձվում է տույժ` կատարման ենթակա, սակայն չկատարված Աշխատանքի գնի 0,05 (զրո ամբողջ հինգ հարյուրերորդական) տոկոսի չափով։</w:t>
      </w:r>
    </w:p>
    <w:p w14:paraId="49FBA016" w14:textId="77777777" w:rsidR="003800F8" w:rsidRPr="00137D12" w:rsidRDefault="003800F8" w:rsidP="003800F8">
      <w:pPr>
        <w:pStyle w:val="NormalWeb"/>
        <w:shd w:val="clear" w:color="auto" w:fill="FFFFFF"/>
        <w:spacing w:before="0" w:beforeAutospacing="0" w:after="0" w:afterAutospacing="0" w:line="276" w:lineRule="auto"/>
        <w:ind w:firstLine="720"/>
        <w:jc w:val="both"/>
        <w:rPr>
          <w:rFonts w:ascii="GHEA Grapalat" w:hAnsi="GHEA Grapalat" w:cs="Sylfaen"/>
          <w:sz w:val="20"/>
          <w:szCs w:val="20"/>
          <w:lang w:val="hy-AM"/>
        </w:rPr>
      </w:pPr>
      <w:r w:rsidRPr="00137D12">
        <w:rPr>
          <w:rFonts w:ascii="GHEA Grapalat" w:hAnsi="GHEA Grapalat" w:cs="Sylfaen"/>
          <w:sz w:val="20"/>
          <w:szCs w:val="20"/>
          <w:lang w:val="hy-AM"/>
        </w:rPr>
        <w:t>6.3</w:t>
      </w:r>
      <w:r w:rsidRPr="00137D12">
        <w:rPr>
          <w:rFonts w:ascii="GHEA Grapalat" w:hAnsi="GHEA Grapalat" w:cs="Sylfaen"/>
          <w:sz w:val="20"/>
          <w:szCs w:val="20"/>
          <w:lang w:val="hy-AM"/>
        </w:rPr>
        <w:tab/>
        <w:t>Պայմանագրի 3.1.3 կետով նախատեսված հիմքերով Պատվիրատուի կողմից աշխատանքը չընդունվելու, դեպքում Կապալառուից գանձվում է տուգանք որի չափը սահմանվում է համաձայնագրով նախատեսված պահանջներին անհամապատասխան կատարված տվյալ կատարողական ակտի ընդհանուր գնի նկատմամբ և կազմում է կատարողականում տվյալ տողի (տողերի) գծով նախատեսված աշխատանքների արժեքի 10%-ը:</w:t>
      </w:r>
    </w:p>
    <w:p w14:paraId="55393772" w14:textId="77777777" w:rsidR="003800F8" w:rsidRPr="00137D12" w:rsidRDefault="003800F8" w:rsidP="003800F8">
      <w:pPr>
        <w:pStyle w:val="NormalWeb"/>
        <w:shd w:val="clear" w:color="auto" w:fill="FFFFFF"/>
        <w:spacing w:before="0" w:beforeAutospacing="0" w:after="0" w:afterAutospacing="0" w:line="276" w:lineRule="auto"/>
        <w:ind w:firstLine="720"/>
        <w:jc w:val="both"/>
        <w:rPr>
          <w:rFonts w:ascii="GHEA Grapalat" w:hAnsi="GHEA Grapalat" w:cs="Sylfaen"/>
          <w:sz w:val="20"/>
          <w:szCs w:val="20"/>
          <w:lang w:val="hy-AM"/>
        </w:rPr>
      </w:pPr>
      <w:r w:rsidRPr="00137D12">
        <w:rPr>
          <w:rFonts w:ascii="GHEA Grapalat" w:hAnsi="GHEA Grapalat" w:cs="Sylfaen"/>
          <w:sz w:val="20"/>
          <w:szCs w:val="20"/>
          <w:lang w:val="hy-AM"/>
        </w:rPr>
        <w:t>6.3.1 Պայմանագիրը 3.1.4 կետով նախատեսված կարգով լուծելու դեպքում կապալառուից գանձվում է տուգանք՝ պայմանագրի ընդհանուր գնի 0.5 տոկոսի չափով:</w:t>
      </w:r>
      <w:r w:rsidRPr="00137D12">
        <w:rPr>
          <w:rStyle w:val="FootnoteReference"/>
          <w:rFonts w:ascii="GHEA Grapalat" w:hAnsi="GHEA Grapalat" w:cs="Sylfaen"/>
          <w:sz w:val="20"/>
          <w:lang w:val="hy-AM"/>
        </w:rPr>
        <w:t xml:space="preserve"> </w:t>
      </w:r>
      <w:r w:rsidRPr="00137D12">
        <w:rPr>
          <w:rStyle w:val="FootnoteReference"/>
          <w:rFonts w:ascii="GHEA Grapalat" w:hAnsi="GHEA Grapalat" w:cs="Sylfaen"/>
          <w:sz w:val="20"/>
          <w:lang w:val="hy-AM"/>
        </w:rPr>
        <w:footnoteReference w:id="4"/>
      </w:r>
    </w:p>
    <w:p w14:paraId="0F10E6E2" w14:textId="77777777" w:rsidR="003800F8" w:rsidRPr="00137D12" w:rsidRDefault="003800F8" w:rsidP="003800F8">
      <w:pPr>
        <w:ind w:firstLine="720"/>
        <w:jc w:val="both"/>
        <w:rPr>
          <w:rFonts w:ascii="GHEA Grapalat" w:hAnsi="GHEA Grapalat" w:cs="Sylfaen"/>
          <w:sz w:val="20"/>
          <w:szCs w:val="20"/>
          <w:lang w:val="hy-AM"/>
        </w:rPr>
      </w:pPr>
      <w:r w:rsidRPr="00137D12">
        <w:rPr>
          <w:rFonts w:ascii="GHEA Grapalat" w:hAnsi="GHEA Grapalat" w:cs="Sylfaen"/>
          <w:sz w:val="20"/>
          <w:szCs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1676371C" w14:textId="77777777" w:rsidR="003800F8" w:rsidRPr="00137D12" w:rsidRDefault="003800F8" w:rsidP="003800F8">
      <w:pPr>
        <w:pStyle w:val="NormalWeb"/>
        <w:shd w:val="clear" w:color="auto" w:fill="FFFFFF"/>
        <w:spacing w:before="0" w:beforeAutospacing="0" w:after="0" w:afterAutospacing="0" w:line="276" w:lineRule="auto"/>
        <w:ind w:firstLine="720"/>
        <w:jc w:val="both"/>
        <w:rPr>
          <w:rFonts w:ascii="GHEA Grapalat" w:hAnsi="GHEA Grapalat" w:cs="Sylfaen"/>
          <w:sz w:val="20"/>
          <w:szCs w:val="20"/>
          <w:lang w:val="hy-AM"/>
        </w:rPr>
      </w:pPr>
      <w:r w:rsidRPr="00137D12">
        <w:rPr>
          <w:rFonts w:ascii="GHEA Grapalat" w:hAnsi="GHEA Grapalat" w:cs="Sylfaen"/>
          <w:sz w:val="20"/>
          <w:szCs w:val="20"/>
          <w:lang w:val="hy-AM"/>
        </w:rPr>
        <w:t>6.4</w:t>
      </w:r>
      <w:r w:rsidRPr="00137D12">
        <w:rPr>
          <w:rFonts w:ascii="GHEA Grapalat" w:hAnsi="GHEA Grapalat" w:cs="Sylfaen"/>
          <w:sz w:val="20"/>
          <w:szCs w:val="20"/>
          <w:lang w:val="hy-AM"/>
        </w:rPr>
        <w:tab/>
        <w:t>Պայմանագրի 6.2, 6.3, 6.3.1  և 6.5.1 կետերով նախատեսված տույժը և տուգանքը հաշվարկվում և հաշվանցվում են  Կապալառուին վճարվող գումարների հետ։ Ընդ որում կապալառուի կողմից համաձայնագրով սահմանված աշխատանքների կատարման ժամկետը խախտելու դեպքում հաշվարկվող տույժերը պակասեցվում են կատարողականի դիմաց վճարվող գումարից՝ պայմանով, որ համաձայնագրով սահմանված աշխատանքների վերջնաժամկետի պահպանման դեպքում պահված տույժերի գումարը վճարվում է:</w:t>
      </w:r>
    </w:p>
    <w:p w14:paraId="502CD9D4" w14:textId="77777777" w:rsidR="003800F8" w:rsidRPr="00137D12" w:rsidRDefault="003800F8" w:rsidP="003800F8">
      <w:pPr>
        <w:tabs>
          <w:tab w:val="left" w:pos="1276"/>
        </w:tabs>
        <w:ind w:firstLine="720"/>
        <w:jc w:val="both"/>
        <w:rPr>
          <w:rFonts w:ascii="GHEA Grapalat" w:hAnsi="GHEA Grapalat" w:cs="Tahoma"/>
          <w:sz w:val="20"/>
          <w:szCs w:val="20"/>
          <w:lang w:val="hy-AM"/>
        </w:rPr>
      </w:pPr>
      <w:r w:rsidRPr="00137D12">
        <w:rPr>
          <w:rFonts w:ascii="GHEA Grapalat" w:hAnsi="GHEA Grapalat"/>
          <w:sz w:val="20"/>
          <w:szCs w:val="20"/>
          <w:lang w:val="hy-AM"/>
        </w:rPr>
        <w:t>6.5</w:t>
      </w:r>
      <w:r w:rsidRPr="00137D12">
        <w:rPr>
          <w:rFonts w:ascii="GHEA Grapalat" w:hAnsi="GHEA Grapalat"/>
          <w:sz w:val="20"/>
          <w:szCs w:val="20"/>
          <w:lang w:val="hy-AM"/>
        </w:rPr>
        <w:tab/>
      </w:r>
      <w:r w:rsidRPr="00137D12">
        <w:rPr>
          <w:rFonts w:ascii="GHEA Grapalat" w:hAnsi="GHEA Grapalat" w:cs="Sylfaen"/>
          <w:sz w:val="20"/>
          <w:szCs w:val="20"/>
          <w:lang w:val="hy-AM"/>
        </w:rPr>
        <w:t>Պատվիրատուի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կողմից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պայմանագրի</w:t>
      </w:r>
      <w:r w:rsidRPr="00137D12">
        <w:rPr>
          <w:rFonts w:ascii="GHEA Grapalat" w:hAnsi="GHEA Grapalat" w:cs="Times Armenian"/>
          <w:sz w:val="20"/>
          <w:szCs w:val="20"/>
          <w:lang w:val="hy-AM"/>
        </w:rPr>
        <w:t xml:space="preserve"> 5.3 </w:t>
      </w:r>
      <w:r w:rsidRPr="00137D12">
        <w:rPr>
          <w:rFonts w:ascii="GHEA Grapalat" w:hAnsi="GHEA Grapalat" w:cs="Sylfaen"/>
          <w:sz w:val="20"/>
          <w:szCs w:val="20"/>
          <w:lang w:val="hy-AM"/>
        </w:rPr>
        <w:t>կետով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նախատեսված</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ժամկետների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խախտման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համար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Պատվիրատուի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նկատմամբ</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յուրաքանչյուր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ուշացված</w:t>
      </w:r>
      <w:r w:rsidRPr="00137D12">
        <w:rPr>
          <w:rFonts w:ascii="GHEA Grapalat" w:hAnsi="GHEA Grapalat" w:cs="Times Armenian"/>
          <w:sz w:val="20"/>
          <w:szCs w:val="20"/>
          <w:lang w:val="hy-AM"/>
        </w:rPr>
        <w:t xml:space="preserve"> աշխատանքային </w:t>
      </w:r>
      <w:r w:rsidRPr="00137D12">
        <w:rPr>
          <w:rFonts w:ascii="GHEA Grapalat" w:hAnsi="GHEA Grapalat" w:cs="Sylfaen"/>
          <w:sz w:val="20"/>
          <w:szCs w:val="20"/>
          <w:lang w:val="hy-AM"/>
        </w:rPr>
        <w:t>օրվա</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համար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հաշվարկվում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տույժ</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վճարման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ենթակա</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սակայն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չվճարված</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գումարի</w:t>
      </w:r>
      <w:r w:rsidRPr="00137D12">
        <w:rPr>
          <w:rFonts w:ascii="GHEA Grapalat" w:hAnsi="GHEA Grapalat" w:cs="Times Armenian"/>
          <w:sz w:val="20"/>
          <w:szCs w:val="20"/>
          <w:lang w:val="hy-AM"/>
        </w:rPr>
        <w:t xml:space="preserve"> 0,05 (</w:t>
      </w:r>
      <w:r w:rsidRPr="00137D12">
        <w:rPr>
          <w:rFonts w:ascii="GHEA Grapalat" w:hAnsi="GHEA Grapalat" w:cs="Sylfaen"/>
          <w:sz w:val="20"/>
          <w:szCs w:val="20"/>
          <w:lang w:val="hy-AM"/>
        </w:rPr>
        <w:t>զրո</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ամբողջ</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հինգ</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հարյուրերորդական</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տոկոսի</w:t>
      </w:r>
      <w:r w:rsidRPr="00137D12" w:rsidDel="007472F1">
        <w:rPr>
          <w:rFonts w:ascii="GHEA Grapalat" w:hAnsi="GHEA Grapalat" w:cs="Times Armenian"/>
          <w:sz w:val="20"/>
          <w:szCs w:val="20"/>
          <w:lang w:val="hy-AM"/>
        </w:rPr>
        <w:t xml:space="preserve"> </w:t>
      </w:r>
      <w:r w:rsidRPr="00137D12">
        <w:rPr>
          <w:rFonts w:ascii="GHEA Grapalat" w:hAnsi="GHEA Grapalat" w:cs="Sylfaen"/>
          <w:sz w:val="20"/>
          <w:szCs w:val="20"/>
          <w:lang w:val="hy-AM"/>
        </w:rPr>
        <w:t>չափով</w:t>
      </w:r>
      <w:r w:rsidRPr="00137D12">
        <w:rPr>
          <w:rFonts w:ascii="GHEA Grapalat" w:hAnsi="GHEA Grapalat" w:cs="Tahoma"/>
          <w:sz w:val="20"/>
          <w:szCs w:val="20"/>
          <w:lang w:val="hy-AM"/>
        </w:rPr>
        <w:t>։</w:t>
      </w:r>
    </w:p>
    <w:p w14:paraId="63AD7DBE" w14:textId="77777777" w:rsidR="003800F8" w:rsidRPr="004D3FD4" w:rsidRDefault="003800F8" w:rsidP="003800F8">
      <w:pPr>
        <w:pStyle w:val="NormalWeb"/>
        <w:shd w:val="clear" w:color="auto" w:fill="FFFFFF"/>
        <w:spacing w:before="0" w:beforeAutospacing="0" w:after="0" w:afterAutospacing="0"/>
        <w:ind w:firstLine="720"/>
        <w:jc w:val="both"/>
        <w:rPr>
          <w:rFonts w:ascii="GHEA Grapalat" w:hAnsi="GHEA Grapalat"/>
          <w:b/>
          <w:lang w:val="hy-AM"/>
        </w:rPr>
      </w:pPr>
      <w:r w:rsidRPr="004D3FD4">
        <w:rPr>
          <w:rFonts w:ascii="GHEA Grapalat" w:hAnsi="GHEA Grapalat" w:cs="Sylfaen"/>
          <w:b/>
          <w:sz w:val="20"/>
          <w:szCs w:val="20"/>
          <w:lang w:val="hy-AM"/>
        </w:rPr>
        <w:t xml:space="preserve">6.5.1 Սույն պայմանագրով նախատեսված աշխատանքների կատարման ողջ ընթացքում քաղաքաշինական նորմատիվատեխնիկական և հաստատված նախագծանախահաշվային փաստաթղթերով </w:t>
      </w:r>
      <w:r w:rsidRPr="004D3FD4">
        <w:rPr>
          <w:rFonts w:ascii="GHEA Grapalat" w:hAnsi="GHEA Grapalat" w:cs="Sylfaen"/>
          <w:b/>
          <w:sz w:val="20"/>
          <w:szCs w:val="20"/>
          <w:lang w:val="hy-AM"/>
        </w:rPr>
        <w:lastRenderedPageBreak/>
        <w:t>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Pr>
          <w:rFonts w:ascii="GHEA Grapalat" w:hAnsi="GHEA Grapalat" w:cs="Sylfaen"/>
          <w:b/>
          <w:sz w:val="20"/>
          <w:szCs w:val="20"/>
          <w:lang w:val="hy-AM"/>
        </w:rPr>
        <w:t>՝</w:t>
      </w:r>
    </w:p>
    <w:p w14:paraId="11BDD92A" w14:textId="77777777" w:rsidR="003800F8" w:rsidRPr="00137D12" w:rsidRDefault="003800F8" w:rsidP="003800F8">
      <w:pPr>
        <w:pStyle w:val="NormalWeb"/>
        <w:shd w:val="clear" w:color="auto" w:fill="FFFFFF"/>
        <w:spacing w:before="0" w:beforeAutospacing="0" w:after="0" w:afterAutospacing="0" w:line="360" w:lineRule="auto"/>
        <w:ind w:firstLine="375"/>
        <w:jc w:val="center"/>
        <w:rPr>
          <w:rFonts w:ascii="GHEA Grapalat" w:hAnsi="GHEA Grapalat" w:cs="Sylfaen"/>
          <w:sz w:val="20"/>
          <w:szCs w:val="20"/>
          <w:lang w:val="hy-AM"/>
        </w:rPr>
      </w:pPr>
    </w:p>
    <w:tbl>
      <w:tblPr>
        <w:tblW w:w="10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7176"/>
        <w:gridCol w:w="2758"/>
      </w:tblGrid>
      <w:tr w:rsidR="003800F8" w:rsidRPr="0095540B" w14:paraId="34998A67" w14:textId="77777777" w:rsidTr="00DB75D5">
        <w:trPr>
          <w:jc w:val="center"/>
        </w:trPr>
        <w:tc>
          <w:tcPr>
            <w:tcW w:w="558" w:type="dxa"/>
            <w:shd w:val="clear" w:color="auto" w:fill="auto"/>
            <w:vAlign w:val="center"/>
          </w:tcPr>
          <w:p w14:paraId="3B40CC64"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rPr>
              <w:t>N</w:t>
            </w:r>
          </w:p>
        </w:tc>
        <w:tc>
          <w:tcPr>
            <w:tcW w:w="7200" w:type="dxa"/>
            <w:shd w:val="clear" w:color="auto" w:fill="auto"/>
            <w:vAlign w:val="center"/>
          </w:tcPr>
          <w:p w14:paraId="3FEDF1A5"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Խախտումը</w:t>
            </w:r>
          </w:p>
        </w:tc>
        <w:tc>
          <w:tcPr>
            <w:tcW w:w="2733" w:type="dxa"/>
            <w:shd w:val="clear" w:color="auto" w:fill="auto"/>
            <w:vAlign w:val="center"/>
          </w:tcPr>
          <w:p w14:paraId="265C0E33"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Պատասխանատվությունը</w:t>
            </w:r>
          </w:p>
        </w:tc>
      </w:tr>
      <w:tr w:rsidR="003800F8" w:rsidRPr="0095540B" w14:paraId="759868D3" w14:textId="77777777" w:rsidTr="00DB75D5">
        <w:trPr>
          <w:jc w:val="center"/>
        </w:trPr>
        <w:tc>
          <w:tcPr>
            <w:tcW w:w="558" w:type="dxa"/>
            <w:shd w:val="clear" w:color="auto" w:fill="auto"/>
            <w:vAlign w:val="center"/>
          </w:tcPr>
          <w:p w14:paraId="015F5D06"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1</w:t>
            </w:r>
          </w:p>
        </w:tc>
        <w:tc>
          <w:tcPr>
            <w:tcW w:w="7200" w:type="dxa"/>
            <w:shd w:val="clear" w:color="auto" w:fill="auto"/>
            <w:vAlign w:val="center"/>
          </w:tcPr>
          <w:p w14:paraId="42806D38" w14:textId="77777777" w:rsidR="003800F8" w:rsidRPr="0095540B" w:rsidRDefault="003800F8" w:rsidP="00DB75D5">
            <w:pPr>
              <w:pStyle w:val="NormalWeb"/>
              <w:spacing w:before="0" w:beforeAutospacing="0" w:after="0" w:afterAutospacing="0"/>
              <w:jc w:val="both"/>
              <w:rPr>
                <w:rFonts w:ascii="GHEA Grapalat" w:hAnsi="GHEA Grapalat" w:cs="Sylfaen"/>
                <w:b/>
                <w:color w:val="000000"/>
                <w:sz w:val="20"/>
                <w:szCs w:val="20"/>
                <w:lang w:val="hy-AM"/>
              </w:rPr>
            </w:pPr>
          </w:p>
        </w:tc>
        <w:tc>
          <w:tcPr>
            <w:tcW w:w="2733" w:type="dxa"/>
            <w:shd w:val="clear" w:color="auto" w:fill="auto"/>
            <w:vAlign w:val="center"/>
          </w:tcPr>
          <w:p w14:paraId="53EAE678"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p>
        </w:tc>
      </w:tr>
      <w:tr w:rsidR="003800F8" w:rsidRPr="0095540B" w14:paraId="38EB6B8A" w14:textId="77777777" w:rsidTr="00DB75D5">
        <w:trPr>
          <w:jc w:val="center"/>
        </w:trPr>
        <w:tc>
          <w:tcPr>
            <w:tcW w:w="558" w:type="dxa"/>
            <w:shd w:val="clear" w:color="auto" w:fill="auto"/>
            <w:vAlign w:val="center"/>
          </w:tcPr>
          <w:p w14:paraId="72FA61AF"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2</w:t>
            </w:r>
          </w:p>
        </w:tc>
        <w:tc>
          <w:tcPr>
            <w:tcW w:w="7200" w:type="dxa"/>
            <w:shd w:val="clear" w:color="auto" w:fill="auto"/>
            <w:vAlign w:val="center"/>
          </w:tcPr>
          <w:p w14:paraId="0A825A4F" w14:textId="77777777" w:rsidR="003800F8" w:rsidRPr="00E43B98" w:rsidRDefault="003800F8" w:rsidP="00DB75D5">
            <w:pPr>
              <w:pStyle w:val="NormalWeb"/>
              <w:spacing w:before="0" w:beforeAutospacing="0" w:after="0" w:afterAutospacing="0"/>
              <w:jc w:val="both"/>
              <w:rPr>
                <w:rFonts w:ascii="GHEA Grapalat" w:hAnsi="GHEA Grapalat" w:cs="Sylfaen"/>
                <w:b/>
                <w:color w:val="000000"/>
                <w:sz w:val="20"/>
                <w:szCs w:val="20"/>
                <w:lang w:val="hy-AM"/>
              </w:rPr>
            </w:pPr>
            <w:r w:rsidRPr="00E43B98">
              <w:rPr>
                <w:rFonts w:ascii="GHEA Grapalat" w:hAnsi="GHEA Grapalat" w:cs="Sylfaen"/>
                <w:b/>
                <w:color w:val="000000"/>
                <w:sz w:val="20"/>
                <w:szCs w:val="20"/>
                <w:lang w:val="hy-AM"/>
              </w:rPr>
              <w:t>Տեխնիկական անվտանգության նորմերի չպահպանելու նկատմամբ վերահսկողություն չիրականացնելը</w:t>
            </w:r>
          </w:p>
        </w:tc>
        <w:tc>
          <w:tcPr>
            <w:tcW w:w="2733" w:type="dxa"/>
            <w:shd w:val="clear" w:color="auto" w:fill="auto"/>
            <w:vAlign w:val="center"/>
          </w:tcPr>
          <w:p w14:paraId="45CF332F"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Տուգանք՝ պայմանագրային գնի 0.5</w:t>
            </w:r>
            <w:r w:rsidRPr="0095540B">
              <w:rPr>
                <w:rFonts w:ascii="GHEA Grapalat" w:hAnsi="GHEA Grapalat" w:cs="Sylfaen"/>
                <w:b/>
                <w:color w:val="000000"/>
                <w:sz w:val="20"/>
                <w:szCs w:val="20"/>
              </w:rPr>
              <w:t>%</w:t>
            </w:r>
            <w:r w:rsidRPr="0095540B">
              <w:rPr>
                <w:rFonts w:ascii="GHEA Grapalat" w:hAnsi="GHEA Grapalat" w:cs="Sylfaen"/>
                <w:b/>
                <w:color w:val="000000"/>
                <w:sz w:val="20"/>
                <w:szCs w:val="20"/>
                <w:lang w:val="hy-AM"/>
              </w:rPr>
              <w:t xml:space="preserve"> չափով</w:t>
            </w:r>
          </w:p>
        </w:tc>
      </w:tr>
      <w:tr w:rsidR="003800F8" w:rsidRPr="0095540B" w14:paraId="120E59E5" w14:textId="77777777" w:rsidTr="00DB75D5">
        <w:trPr>
          <w:jc w:val="center"/>
        </w:trPr>
        <w:tc>
          <w:tcPr>
            <w:tcW w:w="558" w:type="dxa"/>
            <w:shd w:val="clear" w:color="auto" w:fill="auto"/>
            <w:vAlign w:val="center"/>
          </w:tcPr>
          <w:p w14:paraId="3A896254"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3</w:t>
            </w:r>
          </w:p>
        </w:tc>
        <w:tc>
          <w:tcPr>
            <w:tcW w:w="7200" w:type="dxa"/>
            <w:shd w:val="clear" w:color="auto" w:fill="auto"/>
            <w:vAlign w:val="center"/>
          </w:tcPr>
          <w:p w14:paraId="438DF826" w14:textId="77777777" w:rsidR="003800F8" w:rsidRPr="00E43B98" w:rsidRDefault="003800F8" w:rsidP="00DB75D5">
            <w:pPr>
              <w:pStyle w:val="NormalWeb"/>
              <w:spacing w:before="0" w:beforeAutospacing="0" w:after="0" w:afterAutospacing="0"/>
              <w:jc w:val="both"/>
              <w:rPr>
                <w:rFonts w:ascii="GHEA Grapalat" w:hAnsi="GHEA Grapalat" w:cs="Sylfaen"/>
                <w:b/>
                <w:color w:val="000000"/>
                <w:sz w:val="20"/>
                <w:szCs w:val="20"/>
                <w:lang w:val="hy-AM"/>
              </w:rPr>
            </w:pPr>
            <w:r w:rsidRPr="00E43B98">
              <w:rPr>
                <w:rFonts w:ascii="GHEA Grapalat" w:hAnsi="GHEA Grapalat"/>
                <w:b/>
                <w:color w:val="000000"/>
                <w:sz w:val="20"/>
                <w:szCs w:val="20"/>
                <w:lang w:val="hy-AM"/>
              </w:rPr>
              <w:t>Սանիտարահիգիենիկ և բնապահպանական նորմերի չպահպանելու նկատմամբ վերահսկողություն չիրականացնելը</w:t>
            </w:r>
          </w:p>
        </w:tc>
        <w:tc>
          <w:tcPr>
            <w:tcW w:w="2733" w:type="dxa"/>
            <w:shd w:val="clear" w:color="auto" w:fill="auto"/>
            <w:vAlign w:val="center"/>
          </w:tcPr>
          <w:p w14:paraId="38759628"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Տուգանք՝ պայմանագրային գնի 0.5</w:t>
            </w:r>
            <w:r w:rsidRPr="0095540B">
              <w:rPr>
                <w:rFonts w:ascii="GHEA Grapalat" w:hAnsi="GHEA Grapalat" w:cs="Sylfaen"/>
                <w:b/>
                <w:color w:val="000000"/>
                <w:sz w:val="20"/>
                <w:szCs w:val="20"/>
              </w:rPr>
              <w:t>%</w:t>
            </w:r>
            <w:r w:rsidRPr="0095540B">
              <w:rPr>
                <w:rFonts w:ascii="GHEA Grapalat" w:hAnsi="GHEA Grapalat" w:cs="Sylfaen"/>
                <w:b/>
                <w:color w:val="000000"/>
                <w:sz w:val="20"/>
                <w:szCs w:val="20"/>
                <w:lang w:val="hy-AM"/>
              </w:rPr>
              <w:t xml:space="preserve"> չափով</w:t>
            </w:r>
          </w:p>
        </w:tc>
      </w:tr>
      <w:tr w:rsidR="003800F8" w:rsidRPr="0095540B" w14:paraId="3DB0959A" w14:textId="77777777" w:rsidTr="00DB75D5">
        <w:trPr>
          <w:jc w:val="center"/>
        </w:trPr>
        <w:tc>
          <w:tcPr>
            <w:tcW w:w="558" w:type="dxa"/>
            <w:shd w:val="clear" w:color="auto" w:fill="auto"/>
            <w:vAlign w:val="center"/>
          </w:tcPr>
          <w:p w14:paraId="4B9B661B"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4</w:t>
            </w:r>
          </w:p>
        </w:tc>
        <w:tc>
          <w:tcPr>
            <w:tcW w:w="7200" w:type="dxa"/>
            <w:shd w:val="clear" w:color="auto" w:fill="auto"/>
            <w:vAlign w:val="center"/>
          </w:tcPr>
          <w:p w14:paraId="23A8F154" w14:textId="77777777" w:rsidR="003800F8" w:rsidRPr="00E43B98" w:rsidRDefault="003800F8" w:rsidP="00DB75D5">
            <w:pPr>
              <w:pStyle w:val="NormalWeb"/>
              <w:spacing w:before="0" w:beforeAutospacing="0" w:after="0" w:afterAutospacing="0"/>
              <w:jc w:val="both"/>
              <w:rPr>
                <w:rFonts w:ascii="GHEA Grapalat" w:hAnsi="GHEA Grapalat"/>
                <w:b/>
                <w:color w:val="000000"/>
                <w:sz w:val="20"/>
                <w:szCs w:val="20"/>
                <w:lang w:val="hy-AM"/>
              </w:rPr>
            </w:pPr>
            <w:r w:rsidRPr="00E43B98">
              <w:rPr>
                <w:rFonts w:ascii="GHEA Grapalat" w:hAnsi="GHEA Grapalat"/>
                <w:b/>
                <w:color w:val="000000"/>
                <w:sz w:val="20"/>
                <w:szCs w:val="20"/>
                <w:lang w:val="hy-AM"/>
              </w:rPr>
              <w:t>Շինարարական հրապարակի պատշաճ կազմակերպումը, կահավորումը չկատարելը</w:t>
            </w:r>
          </w:p>
        </w:tc>
        <w:tc>
          <w:tcPr>
            <w:tcW w:w="2733" w:type="dxa"/>
            <w:shd w:val="clear" w:color="auto" w:fill="auto"/>
            <w:vAlign w:val="center"/>
          </w:tcPr>
          <w:p w14:paraId="233EDCFD"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Տուգանք՝ պայմանագրային գնի 0.5</w:t>
            </w:r>
            <w:r w:rsidRPr="0095540B">
              <w:rPr>
                <w:rFonts w:ascii="GHEA Grapalat" w:hAnsi="GHEA Grapalat" w:cs="Sylfaen"/>
                <w:b/>
                <w:color w:val="000000"/>
                <w:sz w:val="20"/>
                <w:szCs w:val="20"/>
              </w:rPr>
              <w:t>%</w:t>
            </w:r>
            <w:r w:rsidRPr="0095540B">
              <w:rPr>
                <w:rFonts w:ascii="GHEA Grapalat" w:hAnsi="GHEA Grapalat" w:cs="Sylfaen"/>
                <w:b/>
                <w:color w:val="000000"/>
                <w:sz w:val="20"/>
                <w:szCs w:val="20"/>
                <w:lang w:val="hy-AM"/>
              </w:rPr>
              <w:t xml:space="preserve"> չափով</w:t>
            </w:r>
          </w:p>
        </w:tc>
      </w:tr>
    </w:tbl>
    <w:p w14:paraId="3A67F78F" w14:textId="77777777" w:rsidR="003800F8" w:rsidRPr="00137D12" w:rsidRDefault="003800F8" w:rsidP="003800F8">
      <w:pPr>
        <w:pStyle w:val="NormalWeb"/>
        <w:shd w:val="clear" w:color="auto" w:fill="FFFFFF"/>
        <w:spacing w:before="0" w:beforeAutospacing="0" w:after="0" w:afterAutospacing="0"/>
        <w:ind w:firstLine="375"/>
        <w:jc w:val="both"/>
        <w:rPr>
          <w:rFonts w:ascii="GHEA Grapalat" w:hAnsi="GHEA Grapalat" w:cs="Sylfaen"/>
          <w:sz w:val="20"/>
          <w:szCs w:val="20"/>
          <w:lang w:val="hy-AM"/>
        </w:rPr>
      </w:pPr>
    </w:p>
    <w:p w14:paraId="4190EEC8" w14:textId="77777777" w:rsidR="003800F8" w:rsidRPr="00137D12" w:rsidRDefault="003800F8" w:rsidP="003800F8">
      <w:pPr>
        <w:tabs>
          <w:tab w:val="left" w:pos="1276"/>
        </w:tabs>
        <w:ind w:firstLine="720"/>
        <w:jc w:val="both"/>
        <w:rPr>
          <w:rFonts w:ascii="GHEA Grapalat" w:hAnsi="GHEA Grapalat"/>
          <w:sz w:val="20"/>
          <w:szCs w:val="20"/>
          <w:lang w:val="hy-AM"/>
        </w:rPr>
      </w:pPr>
    </w:p>
    <w:p w14:paraId="70255395" w14:textId="77777777" w:rsidR="003800F8" w:rsidRPr="00137D12" w:rsidRDefault="003800F8" w:rsidP="003800F8">
      <w:pPr>
        <w:pStyle w:val="NormalWeb"/>
        <w:shd w:val="clear" w:color="auto" w:fill="FFFFFF"/>
        <w:spacing w:before="0" w:beforeAutospacing="0" w:after="0" w:afterAutospacing="0"/>
        <w:ind w:firstLine="720"/>
        <w:jc w:val="both"/>
        <w:rPr>
          <w:rFonts w:ascii="GHEA Grapalat" w:hAnsi="GHEA Grapalat" w:cs="Sylfaen"/>
          <w:sz w:val="20"/>
          <w:szCs w:val="20"/>
          <w:lang w:val="hy-AM"/>
        </w:rPr>
      </w:pPr>
      <w:r w:rsidRPr="00137D12">
        <w:rPr>
          <w:rFonts w:ascii="GHEA Grapalat" w:hAnsi="GHEA Grapalat" w:cs="Sylfaen"/>
          <w:sz w:val="20"/>
          <w:szCs w:val="20"/>
          <w:lang w:val="hy-AM"/>
        </w:rPr>
        <w:t>6.6</w:t>
      </w:r>
      <w:r w:rsidRPr="00137D12">
        <w:rPr>
          <w:rFonts w:ascii="GHEA Grapalat" w:hAnsi="GHEA Grapalat" w:cs="Sylfaen"/>
          <w:sz w:val="20"/>
          <w:szCs w:val="20"/>
          <w:lang w:val="hy-AM"/>
        </w:rPr>
        <w:tab/>
        <w:t>Պայամանագրով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3046EAB" w14:textId="77777777" w:rsidR="003800F8" w:rsidRPr="00137D12" w:rsidRDefault="003800F8" w:rsidP="003800F8">
      <w:pPr>
        <w:pStyle w:val="NormalWeb"/>
        <w:shd w:val="clear" w:color="auto" w:fill="FFFFFF"/>
        <w:spacing w:before="0" w:beforeAutospacing="0" w:after="0" w:afterAutospacing="0"/>
        <w:ind w:firstLine="720"/>
        <w:jc w:val="both"/>
        <w:rPr>
          <w:rFonts w:ascii="GHEA Grapalat" w:hAnsi="GHEA Grapalat" w:cs="Sylfaen"/>
          <w:sz w:val="20"/>
          <w:szCs w:val="20"/>
          <w:lang w:val="hy-AM"/>
        </w:rPr>
      </w:pPr>
      <w:r w:rsidRPr="00137D12">
        <w:rPr>
          <w:rFonts w:ascii="GHEA Grapalat" w:hAnsi="GHEA Grapalat" w:cs="Sylfaen"/>
          <w:sz w:val="20"/>
          <w:szCs w:val="20"/>
          <w:lang w:val="hy-AM"/>
        </w:rPr>
        <w:t>6.7</w:t>
      </w:r>
      <w:r w:rsidRPr="00137D12">
        <w:rPr>
          <w:rFonts w:ascii="GHEA Grapalat" w:hAnsi="GHEA Grapalat" w:cs="Sylfaen"/>
          <w:sz w:val="20"/>
          <w:szCs w:val="20"/>
          <w:lang w:val="hy-AM"/>
        </w:rPr>
        <w:tab/>
        <w:t xml:space="preserve">Տույժերի և (կամ) տուգանքների վճարումը կողմերին չի ազատում իրենց պայմանագրային պարտավորությունները կատարելուց։ </w:t>
      </w:r>
      <w:r w:rsidRPr="00137D12">
        <w:rPr>
          <w:rFonts w:ascii="GHEA Grapalat" w:hAnsi="GHEA Grapalat" w:cs="Sylfaen"/>
          <w:sz w:val="20"/>
          <w:szCs w:val="20"/>
          <w:lang w:val="hy-AM"/>
        </w:rPr>
        <w:tab/>
      </w:r>
    </w:p>
    <w:p w14:paraId="3C16738F" w14:textId="77777777" w:rsidR="003800F8" w:rsidRPr="00137D12" w:rsidRDefault="003800F8" w:rsidP="003800F8">
      <w:pPr>
        <w:tabs>
          <w:tab w:val="left" w:pos="1276"/>
        </w:tabs>
        <w:ind w:firstLine="720"/>
        <w:jc w:val="both"/>
        <w:rPr>
          <w:rFonts w:ascii="GHEA Grapalat" w:hAnsi="GHEA Grapalat"/>
          <w:sz w:val="20"/>
          <w:szCs w:val="20"/>
          <w:lang w:val="hy-AM"/>
        </w:rPr>
      </w:pPr>
    </w:p>
    <w:p w14:paraId="445BFBD5" w14:textId="77777777" w:rsidR="003800F8" w:rsidRPr="00137D12" w:rsidRDefault="003800F8" w:rsidP="003800F8">
      <w:pPr>
        <w:tabs>
          <w:tab w:val="left" w:pos="1276"/>
        </w:tabs>
        <w:ind w:firstLine="720"/>
        <w:jc w:val="both"/>
        <w:rPr>
          <w:rFonts w:ascii="GHEA Grapalat" w:hAnsi="GHEA Grapalat"/>
          <w:b/>
          <w:sz w:val="20"/>
          <w:szCs w:val="20"/>
          <w:lang w:val="hy-AM"/>
        </w:rPr>
      </w:pPr>
      <w:r w:rsidRPr="00137D12">
        <w:rPr>
          <w:rFonts w:ascii="GHEA Grapalat" w:hAnsi="GHEA Grapalat"/>
          <w:b/>
          <w:sz w:val="20"/>
          <w:szCs w:val="20"/>
          <w:lang w:val="hy-AM"/>
        </w:rPr>
        <w:t xml:space="preserve">7. </w:t>
      </w:r>
      <w:r w:rsidRPr="00137D12">
        <w:rPr>
          <w:rFonts w:ascii="GHEA Grapalat" w:hAnsi="GHEA Grapalat" w:cs="Sylfaen"/>
          <w:b/>
          <w:sz w:val="20"/>
          <w:szCs w:val="20"/>
          <w:lang w:val="hy-AM"/>
        </w:rPr>
        <w:t>ԱՆՀԱՂԹԱՀԱՐԵԼԻ</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ՈՒԺԻ</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ԱԶԴԵՑՈՒԹՅՈՒՆԸ</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ՖՈՐՍ</w:t>
      </w:r>
      <w:r w:rsidRPr="00137D12">
        <w:rPr>
          <w:rFonts w:ascii="GHEA Grapalat" w:hAnsi="GHEA Grapalat" w:cs="Times Armenian"/>
          <w:b/>
          <w:sz w:val="20"/>
          <w:szCs w:val="20"/>
          <w:lang w:val="hy-AM"/>
        </w:rPr>
        <w:t>-</w:t>
      </w:r>
      <w:r w:rsidRPr="00137D12">
        <w:rPr>
          <w:rFonts w:ascii="GHEA Grapalat" w:hAnsi="GHEA Grapalat" w:cs="Sylfaen"/>
          <w:b/>
          <w:sz w:val="20"/>
          <w:szCs w:val="20"/>
          <w:lang w:val="hy-AM"/>
        </w:rPr>
        <w:t>ՄԱԺՈՐ</w:t>
      </w:r>
      <w:r w:rsidRPr="00137D12">
        <w:rPr>
          <w:rFonts w:ascii="GHEA Grapalat" w:hAnsi="GHEA Grapalat" w:cs="Times Armenian"/>
          <w:b/>
          <w:sz w:val="20"/>
          <w:szCs w:val="20"/>
          <w:lang w:val="hy-AM"/>
        </w:rPr>
        <w:t>)</w:t>
      </w:r>
    </w:p>
    <w:p w14:paraId="17D8EDC7"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cs="Sylfaen"/>
          <w:sz w:val="20"/>
          <w:szCs w:val="20"/>
          <w:lang w:val="hy-AM"/>
        </w:rPr>
        <w:t>Սույն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պայմանագրով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պարտավորություններն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ամբողջությամբ</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մասնակիորեն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չկատարելու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համար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կողմերն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ազատվում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պատասխանատվությունից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եթե</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դա</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եղել</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անհաղթահարելի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ուժի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ազդեցության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հետևանքով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ծագել</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սույն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պայմանագիրը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կնքելուց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հետո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և</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կողմերը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չէին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կարող</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կանխատեսել</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կանխարգելել</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Այդպիսի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իրավիճակներ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երկրաշարժը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ջրհեղեղը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հրդեհը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պատերազմը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ռազմական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և</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արտակարգ</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դրություն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հայտարարելը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քաղաքական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հուզումները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գործադուլները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հաղորդակցության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միջոցների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աշխատանքի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դադարեցումը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պետական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մարմինների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ակտերը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և</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այլն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որոնք</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անհնարին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դարձնում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սույն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պայմանագրով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պարտավորությունների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կատարումը</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Եթե</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արտակարգ</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ուժի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ազդեցությունը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շարունակվում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3 (</w:t>
      </w:r>
      <w:r w:rsidRPr="00137D12">
        <w:rPr>
          <w:rFonts w:ascii="GHEA Grapalat" w:hAnsi="GHEA Grapalat" w:cs="Sylfaen"/>
          <w:sz w:val="20"/>
          <w:szCs w:val="20"/>
          <w:lang w:val="hy-AM"/>
        </w:rPr>
        <w:t>երեք</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ամսից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ավելի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ապա</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կողմերից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յուրաքանչյուրն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իրավունք</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ունի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լուծել</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պայմանագիրը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այդ</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մասին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նախապես</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տեղյակ</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պահելով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մյուս</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կողմին</w:t>
      </w:r>
      <w:r w:rsidRPr="00137D12">
        <w:rPr>
          <w:rFonts w:ascii="GHEA Grapalat" w:hAnsi="GHEA Grapalat" w:cs="Tahoma"/>
          <w:sz w:val="20"/>
          <w:szCs w:val="20"/>
          <w:lang w:val="hy-AM"/>
        </w:rPr>
        <w:t>։</w:t>
      </w:r>
    </w:p>
    <w:p w14:paraId="7826A522"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sz w:val="20"/>
          <w:szCs w:val="20"/>
          <w:lang w:val="hy-AM"/>
        </w:rPr>
        <w:tab/>
      </w:r>
    </w:p>
    <w:p w14:paraId="7D9A123E" w14:textId="77777777" w:rsidR="003800F8" w:rsidRPr="00137D12" w:rsidRDefault="003800F8" w:rsidP="003800F8">
      <w:pPr>
        <w:tabs>
          <w:tab w:val="left" w:pos="1276"/>
        </w:tabs>
        <w:ind w:firstLine="720"/>
        <w:jc w:val="both"/>
        <w:rPr>
          <w:rFonts w:ascii="GHEA Grapalat" w:hAnsi="GHEA Grapalat" w:cs="Sylfaen"/>
          <w:b/>
          <w:sz w:val="20"/>
          <w:szCs w:val="20"/>
          <w:lang w:val="hy-AM"/>
        </w:rPr>
      </w:pPr>
      <w:r w:rsidRPr="00137D12">
        <w:rPr>
          <w:rFonts w:ascii="GHEA Grapalat" w:hAnsi="GHEA Grapalat"/>
          <w:b/>
          <w:sz w:val="20"/>
          <w:szCs w:val="20"/>
          <w:lang w:val="hy-AM"/>
        </w:rPr>
        <w:t xml:space="preserve">8. </w:t>
      </w:r>
      <w:r w:rsidRPr="00137D12">
        <w:rPr>
          <w:rFonts w:ascii="GHEA Grapalat" w:hAnsi="GHEA Grapalat" w:cs="Sylfaen"/>
          <w:b/>
          <w:sz w:val="20"/>
          <w:szCs w:val="20"/>
          <w:lang w:val="hy-AM"/>
        </w:rPr>
        <w:t>ԱՅԼ</w:t>
      </w:r>
      <w:r w:rsidRPr="00137D12">
        <w:rPr>
          <w:rFonts w:ascii="GHEA Grapalat" w:hAnsi="GHEA Grapalat" w:cs="Arial"/>
          <w:b/>
          <w:sz w:val="20"/>
          <w:szCs w:val="20"/>
          <w:lang w:val="hy-AM"/>
        </w:rPr>
        <w:t xml:space="preserve"> </w:t>
      </w:r>
      <w:r w:rsidRPr="00137D12">
        <w:rPr>
          <w:rFonts w:ascii="GHEA Grapalat" w:hAnsi="GHEA Grapalat" w:cs="Sylfaen"/>
          <w:b/>
          <w:sz w:val="20"/>
          <w:szCs w:val="20"/>
          <w:lang w:val="hy-AM"/>
        </w:rPr>
        <w:t>ՊԱՅՄԱՆՆԵՐ</w:t>
      </w:r>
    </w:p>
    <w:p w14:paraId="1ABACF55" w14:textId="77777777" w:rsidR="003800F8" w:rsidRPr="00137D12" w:rsidRDefault="003800F8" w:rsidP="003800F8">
      <w:pPr>
        <w:tabs>
          <w:tab w:val="left" w:pos="1276"/>
        </w:tabs>
        <w:ind w:firstLine="720"/>
        <w:jc w:val="both"/>
        <w:rPr>
          <w:rFonts w:ascii="GHEA Grapalat" w:hAnsi="GHEA Grapalat" w:cs="Times Armenian"/>
          <w:sz w:val="20"/>
          <w:szCs w:val="20"/>
          <w:lang w:val="hy-AM"/>
        </w:rPr>
      </w:pPr>
      <w:r w:rsidRPr="00137D12">
        <w:rPr>
          <w:rFonts w:ascii="GHEA Grapalat" w:hAnsi="GHEA Grapalat"/>
          <w:sz w:val="20"/>
          <w:szCs w:val="20"/>
          <w:lang w:val="hy-AM"/>
        </w:rPr>
        <w:t>8.1 Պ</w:t>
      </w:r>
      <w:r w:rsidRPr="00137D12">
        <w:rPr>
          <w:rFonts w:ascii="GHEA Grapalat" w:hAnsi="GHEA Grapalat" w:cs="Sylfaen"/>
          <w:sz w:val="20"/>
          <w:szCs w:val="20"/>
          <w:lang w:val="hy-AM"/>
        </w:rPr>
        <w:t>այմանագիրն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ուժի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մեջ</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մտնում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ստորագրման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պահից</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և գործում է մինչև</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կողմերի պայմանագրով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ստանձնած</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պարտավորությունների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ողջ</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ծավալով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կատարումը</w:t>
      </w:r>
      <w:r w:rsidRPr="00137D12">
        <w:rPr>
          <w:rFonts w:ascii="GHEA Grapalat" w:hAnsi="GHEA Grapalat" w:cs="Tahoma"/>
          <w:sz w:val="20"/>
          <w:szCs w:val="20"/>
          <w:lang w:val="hy-AM"/>
        </w:rPr>
        <w:t>։</w:t>
      </w:r>
      <w:r w:rsidRPr="00137D12">
        <w:rPr>
          <w:rFonts w:ascii="GHEA Grapalat" w:hAnsi="GHEA Grapalat"/>
          <w:sz w:val="20"/>
          <w:szCs w:val="20"/>
          <w:lang w:val="hy-AM"/>
        </w:rPr>
        <w:t xml:space="preserve"> </w:t>
      </w:r>
      <w:r w:rsidRPr="00137D12">
        <w:rPr>
          <w:rFonts w:ascii="GHEA Grapalat" w:hAnsi="GHEA Grapalat" w:cs="Times Armenian"/>
          <w:sz w:val="20"/>
          <w:szCs w:val="20"/>
          <w:lang w:val="hy-AM"/>
        </w:rPr>
        <w:t xml:space="preserve"> </w:t>
      </w:r>
    </w:p>
    <w:p w14:paraId="0BB0BEA2" w14:textId="77777777" w:rsidR="003800F8" w:rsidRPr="00137D12" w:rsidRDefault="003800F8" w:rsidP="003800F8">
      <w:pPr>
        <w:tabs>
          <w:tab w:val="left" w:pos="1276"/>
        </w:tabs>
        <w:ind w:firstLine="720"/>
        <w:jc w:val="both"/>
        <w:rPr>
          <w:rFonts w:ascii="GHEA Grapalat" w:hAnsi="GHEA Grapalat" w:cs="Times Armenian"/>
          <w:sz w:val="20"/>
          <w:szCs w:val="20"/>
          <w:lang w:val="hy-AM"/>
        </w:rPr>
      </w:pPr>
      <w:r w:rsidRPr="00137D12">
        <w:rPr>
          <w:rFonts w:ascii="GHEA Grapalat" w:hAnsi="GHEA Grapalat" w:cs="Sylfaen"/>
          <w:sz w:val="20"/>
          <w:szCs w:val="20"/>
          <w:lang w:val="hy-AM"/>
        </w:rPr>
        <w:t>8.2 Պայմանագրից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ծագած</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վճարային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պարտավորությունը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չի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կարող</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դադարել</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այլ</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պայմանագրից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ծագած</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հակընդդեմ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պարտավորության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հաշվանցով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առանց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գրավոր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և</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կնիքով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հաստատված</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համաձայնության</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Պ</w:t>
      </w:r>
      <w:r w:rsidRPr="00137D12">
        <w:rPr>
          <w:rFonts w:ascii="GHEA Grapalat" w:hAnsi="GHEA Grapalat" w:cs="Sylfaen"/>
          <w:sz w:val="20"/>
          <w:szCs w:val="20"/>
          <w:lang w:val="hy-AM"/>
        </w:rPr>
        <w:t>այմանագրից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ծագած</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պահանջի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իրավունքը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չի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կարող</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փոխանցվել</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այլ</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անձի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առանց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պարտապան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գրավոր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համաձայնության</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w:t>
      </w:r>
    </w:p>
    <w:p w14:paraId="168DFCA9" w14:textId="77777777" w:rsidR="003800F8" w:rsidRPr="00137D12" w:rsidRDefault="003800F8" w:rsidP="003800F8">
      <w:pPr>
        <w:tabs>
          <w:tab w:val="left" w:pos="720"/>
        </w:tabs>
        <w:ind w:firstLine="720"/>
        <w:jc w:val="both"/>
        <w:rPr>
          <w:rFonts w:ascii="GHEA Grapalat" w:hAnsi="GHEA Grapalat" w:cs="Sylfaen"/>
          <w:sz w:val="20"/>
          <w:szCs w:val="20"/>
          <w:lang w:val="hy-AM"/>
        </w:rPr>
      </w:pPr>
      <w:r w:rsidRPr="00137D12">
        <w:rPr>
          <w:rFonts w:ascii="GHEA Grapalat" w:hAnsi="GHEA Grapalat"/>
          <w:sz w:val="20"/>
          <w:szCs w:val="20"/>
          <w:lang w:val="hy-AM"/>
        </w:rPr>
        <w:t xml:space="preserve">8.3 </w:t>
      </w:r>
      <w:r w:rsidRPr="00137D12">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228E86"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sz w:val="20"/>
          <w:szCs w:val="20"/>
          <w:lang w:val="hy-AM"/>
        </w:rPr>
        <w:t>8.4 Պ</w:t>
      </w:r>
      <w:r w:rsidRPr="00137D12">
        <w:rPr>
          <w:rFonts w:ascii="GHEA Grapalat" w:hAnsi="GHEA Grapalat" w:cs="Sylfaen"/>
          <w:sz w:val="20"/>
          <w:szCs w:val="20"/>
          <w:lang w:val="hy-AM"/>
        </w:rPr>
        <w:t>այմանագրի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հետ</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կապված</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վեճերը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ենթակա</w:t>
      </w:r>
      <w:r w:rsidRPr="00137D12">
        <w:rPr>
          <w:rFonts w:ascii="GHEA Grapalat" w:hAnsi="GHEA Grapalat"/>
          <w:sz w:val="20"/>
          <w:szCs w:val="20"/>
          <w:lang w:val="hy-AM"/>
        </w:rPr>
        <w:t xml:space="preserve"> </w:t>
      </w:r>
      <w:r w:rsidRPr="00137D12">
        <w:rPr>
          <w:rFonts w:ascii="GHEA Grapalat" w:hAnsi="GHEA Grapalat" w:cs="Sylfaen"/>
          <w:sz w:val="20"/>
          <w:szCs w:val="20"/>
          <w:lang w:val="hy-AM"/>
        </w:rPr>
        <w:t>են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քննության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Հայաստանի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Հանրապետության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դատարաններում</w:t>
      </w:r>
      <w:r w:rsidRPr="00137D12">
        <w:rPr>
          <w:rFonts w:ascii="GHEA Grapalat" w:hAnsi="GHEA Grapalat" w:cs="Tahoma"/>
          <w:sz w:val="20"/>
          <w:szCs w:val="20"/>
          <w:lang w:val="hy-AM"/>
        </w:rPr>
        <w:t>։</w:t>
      </w:r>
    </w:p>
    <w:p w14:paraId="28C28E30" w14:textId="77777777" w:rsidR="003800F8" w:rsidRPr="00137D12" w:rsidRDefault="003800F8" w:rsidP="003800F8">
      <w:pPr>
        <w:tabs>
          <w:tab w:val="left" w:pos="1276"/>
        </w:tabs>
        <w:ind w:firstLine="720"/>
        <w:jc w:val="both"/>
        <w:rPr>
          <w:rFonts w:ascii="GHEA Grapalat" w:hAnsi="GHEA Grapalat" w:cs="Times Armenian"/>
          <w:sz w:val="20"/>
          <w:szCs w:val="20"/>
          <w:lang w:val="hy-AM"/>
        </w:rPr>
      </w:pPr>
      <w:r w:rsidRPr="00137D12">
        <w:rPr>
          <w:rFonts w:ascii="GHEA Grapalat" w:hAnsi="GHEA Grapalat"/>
          <w:sz w:val="20"/>
          <w:szCs w:val="20"/>
          <w:lang w:val="hy-AM"/>
        </w:rPr>
        <w:lastRenderedPageBreak/>
        <w:t>8.5</w:t>
      </w:r>
      <w:r w:rsidRPr="00137D12">
        <w:rPr>
          <w:rFonts w:ascii="GHEA Grapalat" w:hAnsi="GHEA Grapalat"/>
          <w:sz w:val="20"/>
          <w:szCs w:val="20"/>
          <w:lang w:val="hy-AM"/>
        </w:rPr>
        <w:tab/>
        <w:t>Պ</w:t>
      </w:r>
      <w:r w:rsidRPr="00137D12">
        <w:rPr>
          <w:rFonts w:ascii="GHEA Grapalat" w:hAnsi="GHEA Grapalat" w:cs="Sylfaen"/>
          <w:sz w:val="20"/>
          <w:szCs w:val="20"/>
          <w:lang w:val="hy-AM"/>
        </w:rPr>
        <w:t>այմանագրում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փոփոխություններ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և</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լրացումներ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կարող</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կատարվել</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միայն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փոխադարձ</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համաձայնությամբ</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համաձայնագիր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կնքելու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միջոցով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կհանդիսանա</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անբաժանելի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մասը</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w:t>
      </w:r>
    </w:p>
    <w:p w14:paraId="4AD5834E"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7C1B2631"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895245B"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8.6 Եթե պայմանագիրն իրականացվում է ենթակապալի պայմանագիր կնքելու միջոցով.</w:t>
      </w:r>
    </w:p>
    <w:p w14:paraId="4CA088F4"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45B2E6EF"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37D12">
        <w:rPr>
          <w:rStyle w:val="FootnoteReference"/>
          <w:rFonts w:ascii="GHEA Grapalat" w:hAnsi="GHEA Grapalat" w:cs="Sylfaen"/>
          <w:sz w:val="20"/>
          <w:szCs w:val="20"/>
          <w:lang w:val="hy-AM"/>
        </w:rPr>
        <w:footnoteReference w:id="5"/>
      </w:r>
    </w:p>
    <w:p w14:paraId="7B52470C"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7D12">
        <w:rPr>
          <w:rStyle w:val="FootnoteReference"/>
          <w:rFonts w:ascii="GHEA Grapalat" w:hAnsi="GHEA Grapalat" w:cs="Sylfaen"/>
          <w:sz w:val="20"/>
          <w:szCs w:val="20"/>
          <w:lang w:val="hy-AM"/>
        </w:rPr>
        <w:footnoteReference w:id="6"/>
      </w:r>
    </w:p>
    <w:p w14:paraId="1E7C8A9A" w14:textId="77777777" w:rsidR="003800F8" w:rsidRPr="00137D12" w:rsidRDefault="003800F8" w:rsidP="003800F8">
      <w:pPr>
        <w:tabs>
          <w:tab w:val="left" w:pos="1276"/>
        </w:tabs>
        <w:ind w:firstLine="720"/>
        <w:jc w:val="both"/>
        <w:rPr>
          <w:rFonts w:ascii="GHEA Grapalat" w:hAnsi="GHEA Grapalat" w:cs="Sylfaen"/>
          <w:sz w:val="20"/>
          <w:szCs w:val="20"/>
          <w:lang w:val="pt-BR"/>
        </w:rPr>
      </w:pPr>
      <w:r w:rsidRPr="00137D12">
        <w:rPr>
          <w:rFonts w:ascii="GHEA Grapalat" w:hAnsi="GHEA Grapalat" w:cs="Sylfaen"/>
          <w:sz w:val="20"/>
          <w:szCs w:val="20"/>
          <w:lang w:val="hy-AM"/>
        </w:rPr>
        <w:t>8.8</w:t>
      </w:r>
      <w:r w:rsidRPr="00137D12">
        <w:rPr>
          <w:rFonts w:ascii="GHEA Grapalat" w:hAnsi="GHEA Grapalat" w:cs="Times Armenian"/>
          <w:sz w:val="20"/>
          <w:szCs w:val="20"/>
          <w:lang w:val="pt-BR"/>
        </w:rPr>
        <w:t xml:space="preserve"> </w:t>
      </w:r>
      <w:r w:rsidRPr="00137D12">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137D12">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sidRPr="00137D12">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2ADDF782" w14:textId="77777777" w:rsidR="003800F8" w:rsidRPr="00137D12" w:rsidRDefault="003800F8" w:rsidP="003800F8">
      <w:pPr>
        <w:tabs>
          <w:tab w:val="left" w:pos="720"/>
        </w:tabs>
        <w:ind w:firstLine="720"/>
        <w:jc w:val="both"/>
        <w:rPr>
          <w:rFonts w:ascii="GHEA Grapalat" w:hAnsi="GHEA Grapalat" w:cs="Times Armenian"/>
          <w:sz w:val="20"/>
          <w:szCs w:val="20"/>
          <w:lang w:val="hy-AM"/>
        </w:rPr>
      </w:pPr>
      <w:r w:rsidRPr="00137D12">
        <w:rPr>
          <w:rFonts w:ascii="GHEA Grapalat" w:hAnsi="GHEA Grapalat"/>
          <w:sz w:val="20"/>
          <w:szCs w:val="20"/>
          <w:lang w:val="hy-AM"/>
        </w:rPr>
        <w:t>8.9</w:t>
      </w:r>
      <w:r w:rsidRPr="00137D12">
        <w:rPr>
          <w:rFonts w:ascii="GHEA Grapalat" w:hAnsi="GHEA Grapalat"/>
          <w:sz w:val="20"/>
          <w:szCs w:val="20"/>
          <w:lang w:val="hy-AM"/>
        </w:rPr>
        <w:tab/>
      </w:r>
      <w:r w:rsidRPr="00137D12">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206D0D98" w14:textId="77777777" w:rsidR="003800F8" w:rsidRPr="00137D12" w:rsidRDefault="003800F8" w:rsidP="003800F8">
      <w:pPr>
        <w:tabs>
          <w:tab w:val="left" w:pos="720"/>
        </w:tabs>
        <w:ind w:firstLine="720"/>
        <w:jc w:val="both"/>
        <w:rPr>
          <w:rFonts w:ascii="GHEA Grapalat" w:hAnsi="GHEA Grapalat"/>
          <w:sz w:val="20"/>
          <w:szCs w:val="20"/>
          <w:lang w:val="hy-AM"/>
        </w:rPr>
      </w:pPr>
      <w:r w:rsidRPr="00137D12">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12AF521E" w14:textId="77777777" w:rsidR="003800F8" w:rsidRPr="00137D12" w:rsidRDefault="003800F8" w:rsidP="003800F8">
      <w:pPr>
        <w:tabs>
          <w:tab w:val="left" w:pos="720"/>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8.10 Պայմանագիրը չի կարող փոփոխվել կողմերի պարտա</w:t>
      </w:r>
      <w:r w:rsidRPr="00137D12">
        <w:rPr>
          <w:rFonts w:ascii="GHEA Grapalat" w:hAnsi="GHEA Grapalat" w:cs="Sylfaen"/>
          <w:sz w:val="20"/>
          <w:szCs w:val="20"/>
          <w:lang w:val="hy-AM"/>
        </w:rPr>
        <w:softHyphen/>
        <w:t>վորու</w:t>
      </w:r>
      <w:r w:rsidRPr="00137D12">
        <w:rPr>
          <w:rFonts w:ascii="GHEA Grapalat" w:hAnsi="GHEA Grapalat" w:cs="Sylfaen"/>
          <w:sz w:val="20"/>
          <w:szCs w:val="20"/>
          <w:lang w:val="hy-AM"/>
        </w:rPr>
        <w:softHyphen/>
        <w:t>թյունների մասնակի չկատարման հետևանքով</w:t>
      </w:r>
      <w:r w:rsidRPr="00137D12" w:rsidDel="00591DE3">
        <w:rPr>
          <w:rFonts w:ascii="GHEA Grapalat" w:hAnsi="GHEA Grapalat" w:cs="Sylfaen"/>
          <w:sz w:val="20"/>
          <w:szCs w:val="20"/>
          <w:lang w:val="hy-AM"/>
        </w:rPr>
        <w:t xml:space="preserve"> </w:t>
      </w:r>
      <w:r w:rsidRPr="00137D12">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AEE10D4" w14:textId="77777777" w:rsidR="003800F8" w:rsidRPr="00137D12" w:rsidRDefault="003800F8" w:rsidP="003800F8">
      <w:pPr>
        <w:ind w:firstLine="720"/>
        <w:jc w:val="both"/>
        <w:rPr>
          <w:rFonts w:ascii="GHEA Grapalat" w:hAnsi="GHEA Grapalat"/>
          <w:sz w:val="20"/>
          <w:szCs w:val="20"/>
          <w:lang w:val="hy-AM" w:eastAsia="ru-RU"/>
        </w:rPr>
      </w:pPr>
      <w:r w:rsidRPr="00137D12">
        <w:rPr>
          <w:rFonts w:ascii="GHEA Grapalat" w:hAnsi="GHEA Grapalat" w:cs="Sylfaen"/>
          <w:sz w:val="20"/>
          <w:szCs w:val="20"/>
          <w:lang w:val="hy-AM"/>
        </w:rPr>
        <w:t>8.11 Կապալառուի կողմից ստանձնած պարտավորությունները չկատա</w:t>
      </w:r>
      <w:r w:rsidRPr="00137D12">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137D12">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4A087D3E" w14:textId="77777777" w:rsidR="003800F8" w:rsidRPr="00137D12" w:rsidRDefault="003800F8" w:rsidP="003800F8">
      <w:pPr>
        <w:tabs>
          <w:tab w:val="left" w:pos="1276"/>
        </w:tabs>
        <w:ind w:firstLine="720"/>
        <w:jc w:val="both"/>
        <w:rPr>
          <w:rFonts w:ascii="GHEA Grapalat" w:hAnsi="GHEA Grapalat" w:cs="Times Armenian"/>
          <w:sz w:val="20"/>
          <w:szCs w:val="20"/>
          <w:lang w:val="hy-AM"/>
        </w:rPr>
      </w:pPr>
      <w:r w:rsidRPr="00137D12">
        <w:rPr>
          <w:rFonts w:ascii="GHEA Grapalat" w:hAnsi="GHEA Grapalat"/>
          <w:sz w:val="20"/>
          <w:szCs w:val="20"/>
          <w:lang w:val="hy-AM"/>
        </w:rPr>
        <w:t>8.12</w:t>
      </w:r>
      <w:r w:rsidRPr="00137D12">
        <w:rPr>
          <w:rFonts w:ascii="GHEA Grapalat" w:hAnsi="GHEA Grapalat"/>
          <w:sz w:val="20"/>
          <w:szCs w:val="20"/>
          <w:lang w:val="hy-AM"/>
        </w:rPr>
        <w:tab/>
      </w:r>
      <w:r w:rsidRPr="00137D12">
        <w:rPr>
          <w:rFonts w:ascii="GHEA Grapalat" w:hAnsi="GHEA Grapalat" w:cs="Sylfaen"/>
          <w:sz w:val="20"/>
          <w:szCs w:val="20"/>
          <w:lang w:val="hy-AM"/>
        </w:rPr>
        <w:t>Սույն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կապակցությամբ</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ծագած</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վեճերը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լուծվում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բանակցությունների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միջոցով</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Համաձայնություն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ձեռք</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չբերելու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դեպքում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վեճերը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լուծվում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դատական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կարգով</w:t>
      </w:r>
      <w:r w:rsidRPr="00137D12">
        <w:rPr>
          <w:rFonts w:ascii="GHEA Grapalat" w:hAnsi="GHEA Grapalat" w:cs="Tahoma"/>
          <w:sz w:val="20"/>
          <w:szCs w:val="20"/>
          <w:lang w:val="hy-AM"/>
        </w:rPr>
        <w:t>։</w:t>
      </w:r>
    </w:p>
    <w:p w14:paraId="42B9807A" w14:textId="77777777" w:rsidR="003800F8" w:rsidRPr="00137D12" w:rsidRDefault="003800F8" w:rsidP="000A1B00">
      <w:pPr>
        <w:tabs>
          <w:tab w:val="left" w:pos="1276"/>
        </w:tabs>
        <w:ind w:firstLine="720"/>
        <w:jc w:val="center"/>
        <w:rPr>
          <w:rFonts w:ascii="GHEA Grapalat" w:hAnsi="GHEA Grapalat"/>
          <w:sz w:val="20"/>
          <w:szCs w:val="20"/>
          <w:lang w:val="hy-AM"/>
        </w:rPr>
      </w:pPr>
      <w:r w:rsidRPr="00137D12">
        <w:rPr>
          <w:rFonts w:ascii="GHEA Grapalat" w:hAnsi="GHEA Grapalat"/>
          <w:sz w:val="20"/>
          <w:szCs w:val="20"/>
          <w:lang w:val="hy-AM"/>
        </w:rPr>
        <w:t xml:space="preserve">8.13 </w:t>
      </w:r>
      <w:r w:rsidRPr="00137D12">
        <w:rPr>
          <w:rFonts w:ascii="GHEA Grapalat" w:hAnsi="GHEA Grapalat" w:cs="Sylfaen"/>
          <w:sz w:val="20"/>
          <w:szCs w:val="20"/>
          <w:lang w:val="hy-AM"/>
        </w:rPr>
        <w:t>Սույն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պայմանագիրը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կազմված</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____ </w:t>
      </w:r>
      <w:r w:rsidRPr="00137D12">
        <w:rPr>
          <w:rFonts w:ascii="GHEA Grapalat" w:hAnsi="GHEA Grapalat" w:cs="Sylfaen"/>
          <w:sz w:val="20"/>
          <w:szCs w:val="20"/>
          <w:lang w:val="hy-AM"/>
        </w:rPr>
        <w:t>էջից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կնքվում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երկու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օրինակից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որոնք</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ունեն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հավասարազոր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իրավաբանական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ուժ</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յուրաքանչյուր</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կողմին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տրվում</w:t>
      </w:r>
      <w:r w:rsidRPr="00137D12">
        <w:rPr>
          <w:rFonts w:ascii="GHEA Grapalat" w:hAnsi="GHEA Grapalat"/>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մեկական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օրինակ</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Սույն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պայմանագրի</w:t>
      </w:r>
      <w:r w:rsidRPr="00137D12">
        <w:rPr>
          <w:rFonts w:ascii="GHEA Grapalat" w:hAnsi="GHEA Grapalat" w:cs="Times Armenian"/>
          <w:sz w:val="20"/>
          <w:szCs w:val="20"/>
          <w:lang w:val="hy-AM"/>
        </w:rPr>
        <w:t xml:space="preserve"> N 1, N 2, N 3, </w:t>
      </w:r>
      <w:r w:rsidRPr="00137D12">
        <w:rPr>
          <w:rFonts w:ascii="GHEA Grapalat" w:hAnsi="GHEA Grapalat" w:cs="Arial"/>
          <w:sz w:val="20"/>
          <w:szCs w:val="20"/>
          <w:lang w:val="hy-AM"/>
        </w:rPr>
        <w:t xml:space="preserve">N 4, N 4.1 և N 5 </w:t>
      </w:r>
      <w:r w:rsidRPr="00137D12">
        <w:rPr>
          <w:rFonts w:ascii="GHEA Grapalat" w:hAnsi="GHEA Grapalat" w:cs="Sylfaen"/>
          <w:sz w:val="20"/>
          <w:szCs w:val="20"/>
          <w:lang w:val="hy-AM"/>
        </w:rPr>
        <w:t>հավելվածները</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համարվում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են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անբաժանելի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մասը</w:t>
      </w:r>
      <w:r w:rsidRPr="00137D12">
        <w:rPr>
          <w:rFonts w:ascii="GHEA Grapalat" w:hAnsi="GHEA Grapalat" w:cs="Tahoma"/>
          <w:sz w:val="20"/>
          <w:szCs w:val="20"/>
          <w:lang w:val="hy-AM"/>
        </w:rPr>
        <w:t>։</w:t>
      </w:r>
    </w:p>
    <w:p w14:paraId="618290B3"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cs="Sylfaen"/>
          <w:sz w:val="20"/>
          <w:szCs w:val="20"/>
          <w:lang w:val="hy-AM"/>
        </w:rPr>
        <w:lastRenderedPageBreak/>
        <w:t>8.14 Սույն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պայմանագրի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հետ</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կապված</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հարաբերությունների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նկատմամբ</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կիրառվում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է</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Հայաստանի</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Հանրապետության</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իրավունքը</w:t>
      </w:r>
      <w:r w:rsidRPr="00137D12">
        <w:rPr>
          <w:rFonts w:ascii="GHEA Grapalat" w:hAnsi="GHEA Grapalat" w:cs="Tahoma"/>
          <w:sz w:val="20"/>
          <w:szCs w:val="20"/>
          <w:lang w:val="hy-AM"/>
        </w:rPr>
        <w:t>։</w:t>
      </w:r>
    </w:p>
    <w:p w14:paraId="429EC38A" w14:textId="77777777" w:rsidR="003800F8" w:rsidRPr="00137D12" w:rsidRDefault="003800F8" w:rsidP="003800F8">
      <w:pPr>
        <w:tabs>
          <w:tab w:val="left" w:pos="1276"/>
        </w:tabs>
        <w:ind w:firstLine="720"/>
        <w:jc w:val="both"/>
        <w:rPr>
          <w:rFonts w:ascii="GHEA Grapalat" w:hAnsi="GHEA Grapalat" w:cs="Sylfaen"/>
          <w:i/>
          <w:sz w:val="22"/>
          <w:szCs w:val="22"/>
          <w:lang w:val="hy-AM"/>
        </w:rPr>
      </w:pPr>
    </w:p>
    <w:p w14:paraId="5FC06F28" w14:textId="77777777" w:rsidR="003800F8" w:rsidRPr="00137D12" w:rsidRDefault="003800F8" w:rsidP="003800F8">
      <w:pPr>
        <w:ind w:firstLine="709"/>
        <w:jc w:val="both"/>
        <w:rPr>
          <w:rFonts w:ascii="GHEA Grapalat" w:hAnsi="GHEA Grapalat" w:cs="Sylfaen"/>
          <w:b/>
          <w:sz w:val="20"/>
          <w:szCs w:val="20"/>
          <w:lang w:val="hy-AM"/>
        </w:rPr>
      </w:pPr>
      <w:r w:rsidRPr="00137D12">
        <w:rPr>
          <w:rFonts w:ascii="GHEA Grapalat" w:hAnsi="GHEA Grapalat"/>
          <w:b/>
          <w:sz w:val="20"/>
          <w:szCs w:val="20"/>
          <w:lang w:val="hy-AM"/>
        </w:rPr>
        <w:t xml:space="preserve">9. </w:t>
      </w:r>
      <w:r w:rsidRPr="00137D12">
        <w:rPr>
          <w:rFonts w:ascii="GHEA Grapalat" w:hAnsi="GHEA Grapalat" w:cs="Sylfaen"/>
          <w:b/>
          <w:sz w:val="20"/>
          <w:szCs w:val="20"/>
          <w:lang w:val="hy-AM"/>
        </w:rPr>
        <w:t>ԿՈՂՄԵՐԻ</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ՀԱՍՑԵՆԵՐԸ</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ԲԱՆԿԱՅԻՆ</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ՎԱՎԵՐԱՊԱՅՄԱՆՆԵՐԸ</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ԵՎ</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ՍՏՈՐԱԳՐՈՒԹՅՈՒՆՆԵՐԸ</w:t>
      </w:r>
    </w:p>
    <w:p w14:paraId="74752C31" w14:textId="77777777" w:rsidR="003800F8" w:rsidRPr="003A1C74" w:rsidRDefault="003800F8" w:rsidP="003800F8">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3800F8" w:rsidRPr="00E6597C" w14:paraId="768F04AD" w14:textId="77777777" w:rsidTr="00DB75D5">
        <w:trPr>
          <w:jc w:val="center"/>
        </w:trPr>
        <w:tc>
          <w:tcPr>
            <w:tcW w:w="4536" w:type="dxa"/>
          </w:tcPr>
          <w:p w14:paraId="03C3DD63" w14:textId="77777777" w:rsidR="003800F8" w:rsidRPr="00E6597C" w:rsidRDefault="003800F8" w:rsidP="00DB75D5">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C10C1BC" w14:textId="77777777" w:rsidR="003800F8" w:rsidRPr="00E6597C" w:rsidRDefault="003800F8" w:rsidP="00DB75D5">
            <w:pPr>
              <w:rPr>
                <w:rFonts w:ascii="GHEA Grapalat" w:hAnsi="GHEA Grapalat"/>
                <w:sz w:val="22"/>
                <w:szCs w:val="22"/>
                <w:lang w:val="ru-RU"/>
              </w:rPr>
            </w:pPr>
          </w:p>
          <w:p w14:paraId="79E5078F" w14:textId="77777777" w:rsidR="003800F8" w:rsidRPr="00E6597C" w:rsidRDefault="003800F8" w:rsidP="00DB75D5">
            <w:pPr>
              <w:rPr>
                <w:rFonts w:ascii="GHEA Grapalat" w:hAnsi="GHEA Grapalat"/>
                <w:lang w:val="ru-RU"/>
              </w:rPr>
            </w:pPr>
          </w:p>
          <w:p w14:paraId="625FF6FA" w14:textId="77777777" w:rsidR="003800F8" w:rsidRPr="00E6597C" w:rsidRDefault="003800F8" w:rsidP="00DB75D5">
            <w:pPr>
              <w:jc w:val="center"/>
              <w:rPr>
                <w:rFonts w:ascii="GHEA Grapalat" w:hAnsi="GHEA Grapalat"/>
                <w:lang w:val="ru-RU"/>
              </w:rPr>
            </w:pPr>
            <w:r w:rsidRPr="00E6597C">
              <w:rPr>
                <w:rFonts w:ascii="GHEA Grapalat" w:hAnsi="GHEA Grapalat"/>
                <w:lang w:val="ru-RU"/>
              </w:rPr>
              <w:t>---------------------------------</w:t>
            </w:r>
          </w:p>
          <w:p w14:paraId="1692C2BE" w14:textId="77777777" w:rsidR="003800F8" w:rsidRPr="00E6597C" w:rsidRDefault="003800F8" w:rsidP="00DB75D5">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5B869" w14:textId="77777777" w:rsidR="003800F8" w:rsidRPr="00E6597C" w:rsidRDefault="003800F8" w:rsidP="00DB75D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68C04F43" w14:textId="77777777" w:rsidR="003800F8" w:rsidRPr="00E6597C" w:rsidRDefault="003800F8" w:rsidP="00DB75D5">
            <w:pPr>
              <w:spacing w:line="360" w:lineRule="auto"/>
              <w:jc w:val="center"/>
              <w:rPr>
                <w:rFonts w:ascii="GHEA Grapalat" w:hAnsi="GHEA Grapalat"/>
                <w:lang w:val="ru-RU"/>
              </w:rPr>
            </w:pPr>
          </w:p>
        </w:tc>
        <w:tc>
          <w:tcPr>
            <w:tcW w:w="4343" w:type="dxa"/>
          </w:tcPr>
          <w:p w14:paraId="34ADA33E" w14:textId="77777777" w:rsidR="003800F8" w:rsidRDefault="003800F8" w:rsidP="00DB75D5">
            <w:pPr>
              <w:jc w:val="center"/>
              <w:rPr>
                <w:rFonts w:ascii="GHEA Grapalat" w:hAnsi="GHEA Grapalat"/>
              </w:rPr>
            </w:pPr>
            <w:r w:rsidRPr="003A1C74">
              <w:rPr>
                <w:rFonts w:ascii="GHEA Grapalat" w:hAnsi="GHEA Grapalat" w:cs="Sylfaen"/>
                <w:b/>
                <w:bCs/>
                <w:sz w:val="22"/>
                <w:szCs w:val="22"/>
                <w:lang w:val="pt-BR"/>
              </w:rPr>
              <w:t>ԿԱՊԱԼԱՌՈՒ</w:t>
            </w:r>
            <w:r w:rsidRPr="00E6597C">
              <w:rPr>
                <w:rFonts w:ascii="GHEA Grapalat" w:hAnsi="GHEA Grapalat"/>
                <w:lang w:val="ru-RU"/>
              </w:rPr>
              <w:t xml:space="preserve"> </w:t>
            </w:r>
          </w:p>
          <w:p w14:paraId="045C5C91" w14:textId="77777777" w:rsidR="003800F8" w:rsidRPr="003800F8" w:rsidRDefault="003800F8" w:rsidP="00DB75D5">
            <w:pPr>
              <w:jc w:val="center"/>
              <w:rPr>
                <w:rFonts w:ascii="GHEA Grapalat" w:hAnsi="GHEA Grapalat"/>
              </w:rPr>
            </w:pPr>
          </w:p>
          <w:p w14:paraId="6657CE63" w14:textId="77777777" w:rsidR="003800F8" w:rsidRPr="00E6597C" w:rsidRDefault="003800F8" w:rsidP="00DB75D5">
            <w:pPr>
              <w:jc w:val="center"/>
              <w:rPr>
                <w:rFonts w:ascii="GHEA Grapalat" w:hAnsi="GHEA Grapalat"/>
                <w:lang w:val="ru-RU"/>
              </w:rPr>
            </w:pPr>
          </w:p>
          <w:p w14:paraId="51959025" w14:textId="77777777" w:rsidR="003800F8" w:rsidRPr="00E6597C" w:rsidRDefault="003800F8" w:rsidP="00DB75D5">
            <w:pPr>
              <w:jc w:val="center"/>
              <w:rPr>
                <w:rFonts w:ascii="GHEA Grapalat" w:hAnsi="GHEA Grapalat"/>
                <w:lang w:val="ru-RU"/>
              </w:rPr>
            </w:pPr>
            <w:r w:rsidRPr="00E6597C">
              <w:rPr>
                <w:rFonts w:ascii="GHEA Grapalat" w:hAnsi="GHEA Grapalat"/>
                <w:lang w:val="ru-RU"/>
              </w:rPr>
              <w:t>---------------------------------</w:t>
            </w:r>
          </w:p>
          <w:p w14:paraId="71C7AFA8" w14:textId="77777777" w:rsidR="003800F8" w:rsidRPr="00E6597C" w:rsidRDefault="003800F8" w:rsidP="00DB75D5">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4AAC688" w14:textId="77777777" w:rsidR="003800F8" w:rsidRPr="00E6597C" w:rsidRDefault="003800F8" w:rsidP="00DB75D5">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2F19CD8" w14:textId="77777777" w:rsidR="00F02279" w:rsidRPr="00E6597C" w:rsidRDefault="00F02279" w:rsidP="00F02279">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14:paraId="0D51E226" w14:textId="77777777" w:rsidR="00F02279" w:rsidRPr="00E6597C" w:rsidRDefault="00F02279" w:rsidP="00F02279">
      <w:pPr>
        <w:jc w:val="center"/>
        <w:rPr>
          <w:rFonts w:ascii="GHEA Grapalat" w:hAnsi="GHEA Grapalat"/>
          <w:sz w:val="18"/>
          <w:lang w:val="hy-AM"/>
        </w:rPr>
      </w:pPr>
    </w:p>
    <w:p w14:paraId="195D788A" w14:textId="77777777" w:rsidR="00F02279" w:rsidRPr="00E6597C" w:rsidRDefault="00F02279" w:rsidP="00F02279">
      <w:pPr>
        <w:jc w:val="center"/>
        <w:rPr>
          <w:rFonts w:ascii="GHEA Grapalat" w:hAnsi="GHEA Grapalat"/>
          <w:sz w:val="20"/>
          <w:lang w:val="hy-AM"/>
        </w:rPr>
      </w:pPr>
    </w:p>
    <w:p w14:paraId="44D6C572" w14:textId="77777777" w:rsidR="003800F8" w:rsidRPr="003A1C74" w:rsidRDefault="003800F8" w:rsidP="003800F8">
      <w:pPr>
        <w:ind w:firstLine="567"/>
        <w:jc w:val="right"/>
        <w:rPr>
          <w:rFonts w:ascii="GHEA Grapalat" w:hAnsi="GHEA Grapalat" w:cs="Sylfaen"/>
          <w:i/>
          <w:sz w:val="20"/>
          <w:szCs w:val="20"/>
          <w:lang w:val="hy-AM"/>
        </w:rPr>
      </w:pPr>
      <w:r w:rsidRPr="003A1C74">
        <w:rPr>
          <w:rFonts w:ascii="GHEA Grapalat" w:hAnsi="GHEA Grapalat" w:cs="Sylfaen"/>
          <w:i/>
          <w:sz w:val="20"/>
          <w:szCs w:val="20"/>
          <w:lang w:val="hy-AM"/>
        </w:rPr>
        <w:t>Հավելված թիվ 1</w:t>
      </w:r>
    </w:p>
    <w:p w14:paraId="7E6173A9" w14:textId="77777777" w:rsidR="003800F8" w:rsidRPr="003A1C74" w:rsidRDefault="003800F8" w:rsidP="003800F8">
      <w:pPr>
        <w:ind w:firstLine="567"/>
        <w:jc w:val="right"/>
        <w:rPr>
          <w:rFonts w:ascii="GHEA Grapalat" w:hAnsi="GHEA Grapalat" w:cs="Sylfaen"/>
          <w:i/>
          <w:sz w:val="20"/>
          <w:szCs w:val="20"/>
          <w:lang w:val="hy-AM"/>
        </w:rPr>
      </w:pPr>
      <w:r w:rsidRPr="003A1C74">
        <w:rPr>
          <w:rFonts w:ascii="GHEA Grapalat" w:hAnsi="GHEA Grapalat" w:cs="Sylfaen"/>
          <w:i/>
          <w:sz w:val="20"/>
          <w:szCs w:val="20"/>
          <w:lang w:val="hy-AM"/>
        </w:rPr>
        <w:t>«      » _______________ 20</w:t>
      </w:r>
      <w:r w:rsidRPr="00607206">
        <w:rPr>
          <w:rFonts w:ascii="GHEA Grapalat" w:hAnsi="GHEA Grapalat" w:cs="Sylfaen"/>
          <w:i/>
          <w:sz w:val="20"/>
          <w:szCs w:val="20"/>
          <w:lang w:val="hy-AM"/>
        </w:rPr>
        <w:t>24</w:t>
      </w:r>
      <w:r w:rsidRPr="003A1C74">
        <w:rPr>
          <w:rFonts w:ascii="GHEA Grapalat" w:hAnsi="GHEA Grapalat" w:cs="Sylfaen"/>
          <w:i/>
          <w:sz w:val="20"/>
          <w:szCs w:val="20"/>
          <w:lang w:val="hy-AM"/>
        </w:rPr>
        <w:t xml:space="preserve">թ. կնքված </w:t>
      </w:r>
    </w:p>
    <w:p w14:paraId="7B9F2502" w14:textId="46581146" w:rsidR="003800F8" w:rsidRPr="003A1C74" w:rsidRDefault="000925E0" w:rsidP="003800F8">
      <w:pPr>
        <w:jc w:val="right"/>
        <w:rPr>
          <w:rFonts w:ascii="GHEA Grapalat" w:hAnsi="GHEA Grapalat" w:cs="Sylfaen"/>
          <w:i/>
          <w:sz w:val="20"/>
          <w:szCs w:val="20"/>
          <w:lang w:val="hy-AM"/>
        </w:rPr>
      </w:pPr>
      <w:r w:rsidRPr="003A1C74">
        <w:rPr>
          <w:rFonts w:ascii="GHEA Grapalat" w:hAnsi="GHEA Grapalat" w:cs="Sylfaen"/>
          <w:i/>
          <w:sz w:val="20"/>
          <w:szCs w:val="20"/>
          <w:lang w:val="hy-AM"/>
        </w:rPr>
        <w:t>«</w:t>
      </w:r>
      <w:r w:rsidR="00F97F13" w:rsidRPr="00F97F13">
        <w:rPr>
          <w:rFonts w:ascii="GHEA Grapalat" w:hAnsi="GHEA Grapalat"/>
          <w:b/>
          <w:sz w:val="22"/>
          <w:lang w:val="af-ZA"/>
        </w:rPr>
        <w:t>ՄՍԿ-ԳՀԱՇՁԲ-24/06</w:t>
      </w:r>
      <w:r w:rsidRPr="003A1C74">
        <w:rPr>
          <w:rFonts w:ascii="GHEA Grapalat" w:hAnsi="GHEA Grapalat" w:cs="Sylfaen"/>
          <w:i/>
          <w:sz w:val="20"/>
          <w:szCs w:val="20"/>
          <w:lang w:val="hy-AM"/>
        </w:rPr>
        <w:t>»</w:t>
      </w:r>
      <w:r w:rsidR="003800F8">
        <w:rPr>
          <w:rFonts w:ascii="GHEA Grapalat" w:hAnsi="GHEA Grapalat"/>
          <w:b/>
        </w:rPr>
        <w:t xml:space="preserve"> </w:t>
      </w:r>
      <w:r w:rsidR="003800F8" w:rsidRPr="003A1C74">
        <w:rPr>
          <w:rFonts w:ascii="GHEA Grapalat" w:hAnsi="GHEA Grapalat" w:cs="Sylfaen"/>
          <w:i/>
          <w:sz w:val="20"/>
          <w:szCs w:val="20"/>
          <w:lang w:val="hy-AM"/>
        </w:rPr>
        <w:t>ծածկագրով պայմանագրի</w:t>
      </w:r>
    </w:p>
    <w:p w14:paraId="235BBF6E" w14:textId="77777777" w:rsidR="003800F8" w:rsidRPr="003A1C74" w:rsidRDefault="003800F8" w:rsidP="003800F8">
      <w:pPr>
        <w:jc w:val="center"/>
        <w:rPr>
          <w:rFonts w:ascii="GHEA Grapalat" w:hAnsi="GHEA Grapalat" w:cs="Sylfaen"/>
          <w:b/>
          <w:lang w:val="hy-AM"/>
        </w:rPr>
      </w:pPr>
    </w:p>
    <w:p w14:paraId="11CBA2A0" w14:textId="77777777" w:rsidR="003800F8" w:rsidRPr="003A1C74" w:rsidRDefault="003800F8" w:rsidP="003800F8">
      <w:pPr>
        <w:jc w:val="center"/>
        <w:rPr>
          <w:rFonts w:ascii="GHEA Grapalat" w:hAnsi="GHEA Grapalat"/>
          <w:b/>
          <w:lang w:val="hy-AM"/>
        </w:rPr>
      </w:pPr>
    </w:p>
    <w:p w14:paraId="4C2A886D" w14:textId="77777777" w:rsidR="003800F8" w:rsidRPr="003A1C74" w:rsidRDefault="003800F8" w:rsidP="003800F8">
      <w:pPr>
        <w:jc w:val="center"/>
        <w:rPr>
          <w:rFonts w:ascii="GHEA Grapalat" w:hAnsi="GHEA Grapalat"/>
          <w:b/>
          <w:lang w:val="hy-AM"/>
        </w:rPr>
      </w:pPr>
    </w:p>
    <w:p w14:paraId="16C08F33" w14:textId="77777777" w:rsidR="003800F8" w:rsidRPr="00A649D4" w:rsidRDefault="003800F8" w:rsidP="003800F8">
      <w:pPr>
        <w:jc w:val="center"/>
        <w:rPr>
          <w:rFonts w:ascii="GHEA Grapalat" w:hAnsi="GHEA Grapalat"/>
          <w:b/>
          <w:sz w:val="22"/>
          <w:szCs w:val="22"/>
          <w:lang w:val="hy-AM"/>
        </w:rPr>
      </w:pPr>
    </w:p>
    <w:p w14:paraId="74424395" w14:textId="429AA0FD" w:rsidR="003800F8" w:rsidRPr="00F31AFF" w:rsidRDefault="003800F8" w:rsidP="003800F8">
      <w:pPr>
        <w:jc w:val="center"/>
        <w:rPr>
          <w:rFonts w:ascii="GHEA Grapalat" w:hAnsi="GHEA Grapalat" w:cs="Sylfaen"/>
          <w:b/>
          <w:color w:val="00B0F0"/>
          <w:lang w:val="hy-AM"/>
        </w:rPr>
      </w:pPr>
      <w:r w:rsidRPr="00F31AFF">
        <w:rPr>
          <w:rFonts w:ascii="GHEA Grapalat" w:hAnsi="GHEA Grapalat" w:cs="Sylfaen"/>
          <w:b/>
          <w:lang w:val="hy-AM"/>
        </w:rPr>
        <w:t>ԾԱՎԱԼԱԹԵՐԹ-ՆԱԽԱՀԱՇԻՎ</w:t>
      </w:r>
    </w:p>
    <w:p w14:paraId="2D27A3D7" w14:textId="4378280B" w:rsidR="003800F8" w:rsidRPr="00751FC0" w:rsidRDefault="003800F8" w:rsidP="003800F8">
      <w:pPr>
        <w:jc w:val="center"/>
        <w:rPr>
          <w:rFonts w:ascii="GHEA Grapalat" w:hAnsi="GHEA Grapalat" w:cs="Sylfaen"/>
          <w:b/>
          <w:sz w:val="22"/>
          <w:szCs w:val="22"/>
          <w:lang w:val="hy-AM"/>
        </w:rPr>
      </w:pPr>
      <w:r w:rsidRPr="00751FC0">
        <w:rPr>
          <w:rFonts w:ascii="GHEA Grapalat" w:hAnsi="GHEA Grapalat" w:cs="Sylfaen"/>
          <w:b/>
          <w:sz w:val="22"/>
          <w:szCs w:val="22"/>
          <w:lang w:val="af-ZA"/>
        </w:rPr>
        <w:t>«</w:t>
      </w:r>
      <w:r w:rsidR="00F97F13" w:rsidRPr="00FD3599">
        <w:rPr>
          <w:rFonts w:ascii="Sylfaen" w:hAnsi="Sylfaen" w:cs="Sylfaen"/>
          <w:b/>
          <w:color w:val="000000"/>
          <w:lang w:val="hy-AM"/>
        </w:rPr>
        <w:t xml:space="preserve"> ԳԱԶԱՄՈՆՏԱԺՄԱՆ ԵՎ ՋԵՌՈՒՑՄԱՆ ՀԱՄԱԿԱՐԳԻ </w:t>
      </w:r>
      <w:r w:rsidR="00F97F13" w:rsidRPr="00FD3599">
        <w:rPr>
          <w:rFonts w:ascii="Sylfaen" w:hAnsi="Sylfaen" w:cs="Sylfaen"/>
          <w:b/>
          <w:color w:val="000000"/>
          <w:szCs w:val="16"/>
          <w:lang w:val="hy-AM"/>
        </w:rPr>
        <w:t>ԿԱՌՈՒՑՄԱՆ</w:t>
      </w:r>
      <w:r w:rsidR="00F97F13" w:rsidRPr="00751FC0">
        <w:rPr>
          <w:rFonts w:ascii="GHEA Grapalat" w:hAnsi="GHEA Grapalat" w:cs="Sylfaen"/>
          <w:b/>
          <w:sz w:val="22"/>
          <w:szCs w:val="22"/>
          <w:lang w:val="af-ZA"/>
        </w:rPr>
        <w:t xml:space="preserve"> </w:t>
      </w:r>
      <w:r w:rsidRPr="00751FC0">
        <w:rPr>
          <w:rFonts w:ascii="GHEA Grapalat" w:hAnsi="GHEA Grapalat" w:cs="Sylfaen"/>
          <w:b/>
          <w:sz w:val="22"/>
          <w:szCs w:val="22"/>
          <w:lang w:val="af-ZA"/>
        </w:rPr>
        <w:t xml:space="preserve">» </w:t>
      </w:r>
      <w:r w:rsidRPr="00751FC0">
        <w:rPr>
          <w:rFonts w:ascii="GHEA Grapalat" w:hAnsi="GHEA Grapalat"/>
          <w:b/>
          <w:color w:val="000000" w:themeColor="text1"/>
          <w:sz w:val="22"/>
          <w:szCs w:val="22"/>
          <w:lang w:val="af-ZA"/>
        </w:rPr>
        <w:t>ԱՇԽԱՏԱՆՔՆԵՐԻ</w:t>
      </w:r>
      <w:r w:rsidRPr="00751FC0">
        <w:rPr>
          <w:rFonts w:ascii="GHEA Grapalat" w:hAnsi="GHEA Grapalat" w:cs="Sylfaen"/>
          <w:b/>
          <w:sz w:val="22"/>
          <w:szCs w:val="22"/>
          <w:lang w:val="hy-AM"/>
        </w:rPr>
        <w:t xml:space="preserve"> ԿԱՏԱՐՄԱՆ</w:t>
      </w:r>
    </w:p>
    <w:p w14:paraId="13A959C4" w14:textId="77777777" w:rsidR="003800F8" w:rsidRPr="00287C34" w:rsidRDefault="003800F8" w:rsidP="003800F8">
      <w:pPr>
        <w:jc w:val="center"/>
        <w:rPr>
          <w:rFonts w:ascii="GHEA Grapalat" w:hAnsi="GHEA Grapalat" w:cs="Sylfaen"/>
          <w:b/>
          <w:sz w:val="22"/>
          <w:szCs w:val="22"/>
          <w:lang w:val="hy-AM"/>
        </w:rPr>
      </w:pPr>
    </w:p>
    <w:p w14:paraId="19C25243" w14:textId="1F8BEB21" w:rsidR="003800F8" w:rsidRPr="00E41429" w:rsidRDefault="003800F8" w:rsidP="003800F8">
      <w:pPr>
        <w:jc w:val="center"/>
        <w:rPr>
          <w:rFonts w:ascii="GHEA Grapalat" w:hAnsi="GHEA Grapalat" w:cs="Sylfaen"/>
          <w:b/>
          <w:color w:val="FF0000"/>
          <w:sz w:val="22"/>
          <w:szCs w:val="22"/>
          <w:lang w:val="hy-AM"/>
        </w:rPr>
      </w:pPr>
      <w:r>
        <w:rPr>
          <w:rFonts w:ascii="GHEA Grapalat" w:hAnsi="GHEA Grapalat" w:cs="Sylfaen"/>
          <w:b/>
          <w:color w:val="FF0000"/>
          <w:sz w:val="22"/>
          <w:szCs w:val="22"/>
          <w:lang w:val="hy-AM"/>
        </w:rPr>
        <w:t>ՆԵՐԿԱՅԱՑՎԱԾ Է</w:t>
      </w:r>
      <w:r w:rsidRPr="003800F8">
        <w:rPr>
          <w:rFonts w:ascii="GHEA Grapalat" w:hAnsi="GHEA Grapalat" w:cs="Sylfaen"/>
          <w:b/>
          <w:color w:val="FF0000"/>
          <w:sz w:val="22"/>
          <w:szCs w:val="22"/>
          <w:lang w:val="hy-AM"/>
        </w:rPr>
        <w:t xml:space="preserve"> </w:t>
      </w:r>
      <w:r>
        <w:rPr>
          <w:rFonts w:ascii="GHEA Grapalat" w:hAnsi="GHEA Grapalat" w:cs="Sylfaen"/>
          <w:b/>
          <w:color w:val="FF0000"/>
          <w:sz w:val="22"/>
          <w:szCs w:val="22"/>
          <w:lang w:val="hy-AM"/>
        </w:rPr>
        <w:t>ԿԻՑ</w:t>
      </w:r>
      <w:r w:rsidRPr="00E41429">
        <w:rPr>
          <w:rFonts w:ascii="GHEA Grapalat" w:hAnsi="GHEA Grapalat" w:cs="Sylfaen"/>
          <w:b/>
          <w:color w:val="FF0000"/>
          <w:sz w:val="22"/>
          <w:szCs w:val="22"/>
          <w:lang w:val="hy-AM"/>
        </w:rPr>
        <w:t xml:space="preserve"> ՖԱՅԼՈՎ</w:t>
      </w:r>
    </w:p>
    <w:p w14:paraId="0D5411E1" w14:textId="17C6F8DE" w:rsidR="003800F8" w:rsidRPr="006A7696" w:rsidRDefault="003800F8" w:rsidP="003800F8">
      <w:pPr>
        <w:rPr>
          <w:rFonts w:ascii="GHEA Grapalat" w:hAnsi="GHEA Grapalat" w:cs="Sylfaen"/>
          <w:b/>
          <w:color w:val="00B0F0"/>
          <w:sz w:val="22"/>
          <w:szCs w:val="22"/>
          <w:lang w:val="hy-AM"/>
        </w:rPr>
      </w:pPr>
      <w:r w:rsidRPr="006A7696">
        <w:rPr>
          <w:rFonts w:ascii="GHEA Grapalat" w:hAnsi="GHEA Grapalat" w:cs="Sylfaen"/>
          <w:b/>
          <w:color w:val="00B0F0"/>
          <w:sz w:val="22"/>
          <w:szCs w:val="22"/>
          <w:lang w:val="hy-AM"/>
        </w:rPr>
        <w:t xml:space="preserve"> </w:t>
      </w:r>
    </w:p>
    <w:p w14:paraId="12961482" w14:textId="77777777" w:rsidR="003800F8" w:rsidRPr="001460B9" w:rsidRDefault="003800F8" w:rsidP="001460B9">
      <w:pPr>
        <w:pStyle w:val="ListParagraph"/>
        <w:spacing w:after="200"/>
        <w:contextualSpacing/>
        <w:rPr>
          <w:rFonts w:ascii="GHEA Grapalat" w:hAnsi="GHEA Grapalat"/>
          <w:lang w:val="hy-AM"/>
        </w:rPr>
      </w:pPr>
      <w:r w:rsidRPr="001460B9">
        <w:rPr>
          <w:rFonts w:ascii="GHEA Grapalat" w:hAnsi="GHEA Grapalat" w:cs="Times Armenian"/>
          <w:lang w:val="hy-AM"/>
        </w:rPr>
        <w:t xml:space="preserve">Պայմանագրի կատարման  </w:t>
      </w:r>
      <w:r w:rsidRPr="001460B9">
        <w:rPr>
          <w:rFonts w:ascii="GHEA Grapalat" w:hAnsi="GHEA Grapalat" w:cs="Sylfaen"/>
          <w:lang w:val="es-ES"/>
        </w:rPr>
        <w:t>համար</w:t>
      </w:r>
      <w:r w:rsidRPr="001460B9">
        <w:rPr>
          <w:rFonts w:ascii="GHEA Grapalat" w:hAnsi="GHEA Grapalat" w:cs="Times Armenian"/>
          <w:lang w:val="hy-AM"/>
        </w:rPr>
        <w:t xml:space="preserve"> </w:t>
      </w:r>
      <w:r w:rsidRPr="001460B9">
        <w:rPr>
          <w:rFonts w:ascii="GHEA Grapalat" w:hAnsi="GHEA Grapalat" w:cs="Sylfaen"/>
          <w:lang w:val="es-ES"/>
        </w:rPr>
        <w:t>պահանջվում</w:t>
      </w:r>
      <w:r w:rsidRPr="001460B9">
        <w:rPr>
          <w:rFonts w:ascii="GHEA Grapalat" w:hAnsi="GHEA Grapalat" w:cs="Times Armenian"/>
          <w:lang w:val="hy-AM"/>
        </w:rPr>
        <w:t xml:space="preserve"> </w:t>
      </w:r>
      <w:r w:rsidRPr="001460B9">
        <w:rPr>
          <w:rFonts w:ascii="GHEA Grapalat" w:hAnsi="GHEA Grapalat" w:cs="Sylfaen"/>
          <w:lang w:val="es-ES"/>
        </w:rPr>
        <w:t>են</w:t>
      </w:r>
      <w:r w:rsidRPr="001460B9">
        <w:rPr>
          <w:rFonts w:ascii="GHEA Grapalat" w:hAnsi="GHEA Grapalat" w:cs="Times Armenian"/>
          <w:lang w:val="hy-AM"/>
        </w:rPr>
        <w:t xml:space="preserve"> </w:t>
      </w:r>
      <w:r w:rsidRPr="001460B9">
        <w:rPr>
          <w:rFonts w:ascii="GHEA Grapalat" w:hAnsi="GHEA Grapalat" w:cs="Sylfaen"/>
          <w:lang w:val="es-ES"/>
        </w:rPr>
        <w:t>հետևյալ</w:t>
      </w:r>
      <w:r w:rsidRPr="001460B9">
        <w:rPr>
          <w:rFonts w:ascii="GHEA Grapalat" w:hAnsi="GHEA Grapalat" w:cs="Times Armenian"/>
          <w:lang w:val="hy-AM"/>
        </w:rPr>
        <w:t xml:space="preserve"> </w:t>
      </w:r>
      <w:r w:rsidRPr="001460B9">
        <w:rPr>
          <w:rFonts w:ascii="GHEA Grapalat" w:hAnsi="GHEA Grapalat" w:cs="Sylfaen"/>
          <w:lang w:val="es-ES"/>
        </w:rPr>
        <w:t>լիցենզիանները</w:t>
      </w:r>
      <w:r w:rsidRPr="001460B9">
        <w:rPr>
          <w:rFonts w:ascii="GHEA Grapalat" w:hAnsi="GHEA Grapalat" w:cs="Sylfaen"/>
          <w:lang w:val="hy-AM"/>
        </w:rPr>
        <w:t>՝</w:t>
      </w:r>
    </w:p>
    <w:p w14:paraId="42FE0DD7" w14:textId="77777777" w:rsidR="001460B9" w:rsidRDefault="00F20550" w:rsidP="001460B9">
      <w:pPr>
        <w:pStyle w:val="BodyTextIndent"/>
        <w:spacing w:line="240" w:lineRule="auto"/>
        <w:ind w:firstLine="567"/>
        <w:rPr>
          <w:rFonts w:ascii="GHEA Grapalat" w:hAnsi="GHEA Grapalat" w:cs="Sylfaen"/>
          <w:i w:val="0"/>
          <w:sz w:val="24"/>
          <w:szCs w:val="24"/>
          <w:lang w:val="hy-AM"/>
        </w:rPr>
      </w:pPr>
      <w:r w:rsidRPr="001460B9">
        <w:rPr>
          <w:rFonts w:ascii="GHEA Grapalat" w:hAnsi="GHEA Grapalat" w:cs="Sylfaen"/>
          <w:b/>
          <w:i w:val="0"/>
          <w:sz w:val="24"/>
          <w:szCs w:val="24"/>
          <w:lang w:val="hy-AM"/>
        </w:rPr>
        <w:t>«</w:t>
      </w:r>
      <w:r w:rsidR="003800F8" w:rsidRPr="001460B9">
        <w:rPr>
          <w:rFonts w:ascii="GHEA Grapalat" w:hAnsi="GHEA Grapalat" w:cs="Sylfaen"/>
          <w:b/>
          <w:i w:val="0"/>
          <w:sz w:val="24"/>
          <w:szCs w:val="24"/>
          <w:lang w:val="hy-AM"/>
        </w:rPr>
        <w:t>Քաղաքաշինության</w:t>
      </w:r>
      <w:r w:rsidR="003800F8" w:rsidRPr="001460B9">
        <w:rPr>
          <w:rFonts w:ascii="GHEA Grapalat" w:hAnsi="GHEA Grapalat" w:cs="Sylfaen"/>
          <w:b/>
          <w:i w:val="0"/>
          <w:sz w:val="24"/>
          <w:szCs w:val="24"/>
          <w:lang w:val="af-ZA"/>
        </w:rPr>
        <w:t xml:space="preserve"> </w:t>
      </w:r>
      <w:r w:rsidR="003800F8" w:rsidRPr="001460B9">
        <w:rPr>
          <w:rFonts w:ascii="GHEA Grapalat" w:hAnsi="GHEA Grapalat" w:cs="Sylfaen"/>
          <w:b/>
          <w:i w:val="0"/>
          <w:sz w:val="24"/>
          <w:szCs w:val="24"/>
          <w:lang w:val="hy-AM"/>
        </w:rPr>
        <w:t>բնագավառում</w:t>
      </w:r>
      <w:r w:rsidR="003800F8" w:rsidRPr="001460B9">
        <w:rPr>
          <w:rFonts w:ascii="GHEA Grapalat" w:hAnsi="GHEA Grapalat" w:cs="Sylfaen"/>
          <w:b/>
          <w:i w:val="0"/>
          <w:sz w:val="24"/>
          <w:szCs w:val="24"/>
          <w:lang w:val="af-ZA"/>
        </w:rPr>
        <w:t xml:space="preserve"> </w:t>
      </w:r>
      <w:r w:rsidR="003800F8" w:rsidRPr="001460B9">
        <w:rPr>
          <w:rFonts w:ascii="GHEA Grapalat" w:hAnsi="GHEA Grapalat" w:cs="Sylfaen"/>
          <w:b/>
          <w:i w:val="0"/>
          <w:sz w:val="24"/>
          <w:szCs w:val="24"/>
          <w:lang w:val="hy-AM"/>
        </w:rPr>
        <w:t>շինարարության</w:t>
      </w:r>
      <w:r w:rsidR="003800F8" w:rsidRPr="001460B9">
        <w:rPr>
          <w:rFonts w:ascii="GHEA Grapalat" w:hAnsi="GHEA Grapalat" w:cs="Sylfaen"/>
          <w:b/>
          <w:i w:val="0"/>
          <w:sz w:val="24"/>
          <w:szCs w:val="24"/>
          <w:lang w:val="af-ZA"/>
        </w:rPr>
        <w:t xml:space="preserve"> </w:t>
      </w:r>
      <w:r w:rsidR="003800F8" w:rsidRPr="001460B9">
        <w:rPr>
          <w:rFonts w:ascii="GHEA Grapalat" w:hAnsi="GHEA Grapalat" w:cs="Sylfaen"/>
          <w:b/>
          <w:i w:val="0"/>
          <w:sz w:val="24"/>
          <w:szCs w:val="24"/>
          <w:lang w:val="hy-AM"/>
        </w:rPr>
        <w:t>իրականացում</w:t>
      </w:r>
      <w:r w:rsidRPr="001460B9">
        <w:rPr>
          <w:rFonts w:ascii="GHEA Grapalat" w:hAnsi="GHEA Grapalat" w:cs="Sylfaen"/>
          <w:b/>
          <w:i w:val="0"/>
          <w:sz w:val="24"/>
          <w:szCs w:val="24"/>
          <w:lang w:val="hy-AM"/>
        </w:rPr>
        <w:t xml:space="preserve">» </w:t>
      </w:r>
      <w:r w:rsidR="003800F8" w:rsidRPr="001460B9">
        <w:rPr>
          <w:rFonts w:ascii="GHEA Grapalat" w:hAnsi="GHEA Grapalat" w:cs="Sylfaen"/>
          <w:i w:val="0"/>
          <w:sz w:val="24"/>
          <w:szCs w:val="24"/>
          <w:lang w:val="hy-AM"/>
        </w:rPr>
        <w:t>լիցենզիա</w:t>
      </w:r>
      <w:r w:rsidR="00B55757" w:rsidRPr="001460B9">
        <w:rPr>
          <w:rFonts w:ascii="GHEA Grapalat" w:hAnsi="GHEA Grapalat" w:cs="Sylfaen"/>
          <w:i w:val="0"/>
          <w:sz w:val="24"/>
          <w:szCs w:val="24"/>
          <w:lang w:val="af-ZA"/>
        </w:rPr>
        <w:t>,</w:t>
      </w:r>
    </w:p>
    <w:p w14:paraId="229D87D6" w14:textId="2765CCE5" w:rsidR="003800F8" w:rsidRPr="001460B9" w:rsidRDefault="003800F8" w:rsidP="001460B9">
      <w:pPr>
        <w:pStyle w:val="BodyTextIndent"/>
        <w:spacing w:line="240" w:lineRule="auto"/>
        <w:ind w:firstLine="567"/>
        <w:rPr>
          <w:rFonts w:ascii="GHEA Grapalat" w:hAnsi="GHEA Grapalat" w:cs="Sylfaen"/>
          <w:i w:val="0"/>
          <w:sz w:val="24"/>
          <w:szCs w:val="24"/>
          <w:lang w:val="hy-AM"/>
        </w:rPr>
      </w:pPr>
      <w:r w:rsidRPr="001460B9">
        <w:rPr>
          <w:rFonts w:ascii="GHEA Grapalat" w:hAnsi="GHEA Grapalat" w:cs="Sylfaen"/>
          <w:i w:val="0"/>
          <w:sz w:val="24"/>
          <w:szCs w:val="24"/>
          <w:lang w:val="af-ZA"/>
        </w:rPr>
        <w:t>ըստ հետևյալ</w:t>
      </w:r>
      <w:r w:rsidR="001460B9">
        <w:rPr>
          <w:rFonts w:ascii="GHEA Grapalat" w:hAnsi="GHEA Grapalat" w:cs="Sylfaen"/>
          <w:i w:val="0"/>
          <w:sz w:val="24"/>
          <w:szCs w:val="24"/>
          <w:lang w:val="hy-AM"/>
        </w:rPr>
        <w:t xml:space="preserve"> </w:t>
      </w:r>
      <w:r w:rsidRPr="001460B9">
        <w:rPr>
          <w:rFonts w:ascii="GHEA Grapalat" w:hAnsi="GHEA Grapalat" w:cs="Sylfaen"/>
          <w:i w:val="0"/>
          <w:sz w:val="24"/>
          <w:szCs w:val="24"/>
          <w:lang w:val="af-ZA"/>
        </w:rPr>
        <w:t>ոլորտի</w:t>
      </w:r>
      <w:r w:rsidRPr="001460B9">
        <w:rPr>
          <w:rFonts w:ascii="GHEA Grapalat" w:hAnsi="GHEA Grapalat" w:cs="Sylfaen"/>
          <w:i w:val="0"/>
          <w:sz w:val="24"/>
          <w:szCs w:val="24"/>
          <w:lang w:val="hy-AM"/>
        </w:rPr>
        <w:t xml:space="preserve"> </w:t>
      </w:r>
    </w:p>
    <w:p w14:paraId="1070D099" w14:textId="77777777" w:rsidR="003800F8" w:rsidRPr="003A1C74" w:rsidRDefault="003800F8" w:rsidP="003800F8">
      <w:pPr>
        <w:pStyle w:val="BodyTextIndent"/>
        <w:spacing w:line="240" w:lineRule="auto"/>
        <w:ind w:firstLine="567"/>
        <w:rPr>
          <w:rFonts w:ascii="GHEA Grapalat" w:hAnsi="GHEA Grapalat"/>
          <w:i w:val="0"/>
          <w:sz w:val="22"/>
          <w:szCs w:val="22"/>
          <w:lang w:val="hy-AM"/>
        </w:rPr>
      </w:pPr>
    </w:p>
    <w:tbl>
      <w:tblPr>
        <w:tblW w:w="100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0"/>
        <w:gridCol w:w="5670"/>
      </w:tblGrid>
      <w:tr w:rsidR="003800F8" w:rsidRPr="00856D09" w14:paraId="19B29DB6" w14:textId="77777777" w:rsidTr="003800F8">
        <w:trPr>
          <w:trHeight w:val="483"/>
        </w:trPr>
        <w:tc>
          <w:tcPr>
            <w:tcW w:w="4410" w:type="dxa"/>
          </w:tcPr>
          <w:p w14:paraId="76712A0C" w14:textId="77777777" w:rsidR="003800F8" w:rsidRPr="00A15B2B" w:rsidRDefault="003800F8" w:rsidP="00DB75D5">
            <w:pPr>
              <w:tabs>
                <w:tab w:val="left" w:pos="1134"/>
              </w:tabs>
              <w:jc w:val="both"/>
              <w:rPr>
                <w:rFonts w:ascii="GHEA Grapalat" w:hAnsi="GHEA Grapalat" w:cs="Sylfaen"/>
                <w:b/>
                <w:bCs/>
                <w:iCs/>
                <w:sz w:val="20"/>
                <w:szCs w:val="18"/>
                <w:lang w:val="hy-AM"/>
              </w:rPr>
            </w:pPr>
            <w:r w:rsidRPr="003800F8">
              <w:rPr>
                <w:rFonts w:ascii="GHEA Grapalat" w:hAnsi="GHEA Grapalat" w:cs="Sylfaen"/>
                <w:b/>
                <w:bCs/>
                <w:iCs/>
                <w:sz w:val="20"/>
                <w:szCs w:val="18"/>
                <w:lang w:val="hy-AM"/>
              </w:rPr>
              <w:t xml:space="preserve">               </w:t>
            </w:r>
          </w:p>
          <w:p w14:paraId="52FF255E" w14:textId="6E670604" w:rsidR="003800F8" w:rsidRPr="003800F8" w:rsidRDefault="003800F8" w:rsidP="003800F8">
            <w:pPr>
              <w:tabs>
                <w:tab w:val="left" w:pos="1134"/>
              </w:tabs>
              <w:jc w:val="center"/>
              <w:rPr>
                <w:rFonts w:ascii="GHEA Grapalat" w:hAnsi="GHEA Grapalat"/>
                <w:b/>
                <w:sz w:val="20"/>
                <w:szCs w:val="18"/>
                <w:lang w:val="es-ES"/>
              </w:rPr>
            </w:pPr>
            <w:r w:rsidRPr="003800F8">
              <w:rPr>
                <w:rFonts w:ascii="GHEA Grapalat" w:hAnsi="GHEA Grapalat" w:cs="Sylfaen"/>
                <w:b/>
                <w:bCs/>
                <w:iCs/>
                <w:sz w:val="20"/>
                <w:szCs w:val="18"/>
                <w:lang w:val="es-ES"/>
              </w:rPr>
              <w:t>Չափաբաժինների</w:t>
            </w:r>
            <w:r w:rsidRPr="003800F8">
              <w:rPr>
                <w:rFonts w:ascii="GHEA Grapalat" w:hAnsi="GHEA Grapalat" w:cs="Times Armenian"/>
                <w:b/>
                <w:bCs/>
                <w:iCs/>
                <w:sz w:val="20"/>
                <w:szCs w:val="18"/>
                <w:lang w:val="es-ES"/>
              </w:rPr>
              <w:t xml:space="preserve"> </w:t>
            </w:r>
            <w:r w:rsidRPr="003800F8">
              <w:rPr>
                <w:rFonts w:ascii="GHEA Grapalat" w:hAnsi="GHEA Grapalat" w:cs="Sylfaen"/>
                <w:b/>
                <w:bCs/>
                <w:iCs/>
                <w:sz w:val="20"/>
                <w:szCs w:val="18"/>
                <w:lang w:val="es-ES"/>
              </w:rPr>
              <w:t>համարները</w:t>
            </w:r>
          </w:p>
        </w:tc>
        <w:tc>
          <w:tcPr>
            <w:tcW w:w="5670" w:type="dxa"/>
            <w:vAlign w:val="center"/>
          </w:tcPr>
          <w:p w14:paraId="015ECACE" w14:textId="77777777" w:rsidR="003800F8" w:rsidRDefault="003800F8" w:rsidP="00DB75D5">
            <w:pPr>
              <w:pStyle w:val="BodyTextIndent2"/>
              <w:spacing w:line="240" w:lineRule="auto"/>
              <w:ind w:firstLine="0"/>
              <w:rPr>
                <w:rFonts w:ascii="GHEA Grapalat" w:hAnsi="GHEA Grapalat" w:cs="Sylfaen"/>
                <w:b/>
                <w:szCs w:val="18"/>
                <w:lang w:val="es-ES"/>
              </w:rPr>
            </w:pPr>
          </w:p>
          <w:p w14:paraId="2149724C" w14:textId="77777777" w:rsidR="003800F8" w:rsidRPr="003800F8" w:rsidRDefault="003800F8" w:rsidP="003800F8">
            <w:pPr>
              <w:pStyle w:val="BodyTextIndent2"/>
              <w:spacing w:line="240" w:lineRule="auto"/>
              <w:ind w:firstLine="0"/>
              <w:jc w:val="center"/>
              <w:rPr>
                <w:rFonts w:ascii="GHEA Grapalat" w:hAnsi="GHEA Grapalat"/>
                <w:b/>
                <w:bCs/>
                <w:iCs/>
                <w:szCs w:val="18"/>
                <w:lang w:val="es-ES"/>
              </w:rPr>
            </w:pPr>
            <w:r w:rsidRPr="003800F8">
              <w:rPr>
                <w:rFonts w:ascii="GHEA Grapalat" w:hAnsi="GHEA Grapalat" w:cs="Sylfaen"/>
                <w:b/>
                <w:szCs w:val="18"/>
                <w:lang w:val="es-ES"/>
              </w:rPr>
              <w:t>Պահանջվող</w:t>
            </w:r>
            <w:r w:rsidRPr="003800F8">
              <w:rPr>
                <w:rFonts w:ascii="GHEA Grapalat" w:hAnsi="GHEA Grapalat" w:cs="Times Armenian"/>
                <w:b/>
                <w:szCs w:val="18"/>
                <w:lang w:val="es-ES"/>
              </w:rPr>
              <w:t xml:space="preserve"> </w:t>
            </w:r>
            <w:proofErr w:type="gramStart"/>
            <w:r w:rsidRPr="003800F8">
              <w:rPr>
                <w:rFonts w:ascii="GHEA Grapalat" w:hAnsi="GHEA Grapalat" w:cs="Sylfaen"/>
                <w:b/>
                <w:szCs w:val="18"/>
                <w:lang w:val="es-ES"/>
              </w:rPr>
              <w:t>լիցենզիայի</w:t>
            </w:r>
            <w:r w:rsidRPr="003800F8">
              <w:rPr>
                <w:rFonts w:ascii="GHEA Grapalat" w:hAnsi="GHEA Grapalat" w:cs="Times Armenian"/>
                <w:b/>
                <w:szCs w:val="18"/>
                <w:lang w:val="es-ES"/>
              </w:rPr>
              <w:t>(</w:t>
            </w:r>
            <w:proofErr w:type="gramEnd"/>
            <w:r w:rsidRPr="003800F8">
              <w:rPr>
                <w:rFonts w:ascii="GHEA Grapalat" w:hAnsi="GHEA Grapalat" w:cs="Sylfaen"/>
                <w:b/>
                <w:szCs w:val="18"/>
                <w:lang w:val="es-ES"/>
              </w:rPr>
              <w:t>ների</w:t>
            </w:r>
            <w:r w:rsidRPr="003800F8">
              <w:rPr>
                <w:rFonts w:ascii="GHEA Grapalat" w:hAnsi="GHEA Grapalat" w:cs="Times Armenian"/>
                <w:b/>
                <w:szCs w:val="18"/>
                <w:lang w:val="es-ES"/>
              </w:rPr>
              <w:t xml:space="preserve">) </w:t>
            </w:r>
            <w:r w:rsidRPr="003800F8">
              <w:rPr>
                <w:rFonts w:ascii="GHEA Grapalat" w:hAnsi="GHEA Grapalat" w:cs="Sylfaen"/>
                <w:b/>
                <w:szCs w:val="18"/>
                <w:lang w:val="es-ES"/>
              </w:rPr>
              <w:t>տեսակը</w:t>
            </w:r>
            <w:r w:rsidRPr="003800F8">
              <w:rPr>
                <w:rFonts w:ascii="GHEA Grapalat" w:hAnsi="GHEA Grapalat" w:cs="Times Armenian"/>
                <w:b/>
                <w:szCs w:val="18"/>
                <w:lang w:val="es-ES"/>
              </w:rPr>
              <w:t>(</w:t>
            </w:r>
            <w:r w:rsidRPr="003800F8">
              <w:rPr>
                <w:rFonts w:ascii="GHEA Grapalat" w:hAnsi="GHEA Grapalat" w:cs="Sylfaen"/>
                <w:b/>
                <w:szCs w:val="18"/>
                <w:lang w:val="es-ES"/>
              </w:rPr>
              <w:t>ները</w:t>
            </w:r>
            <w:r w:rsidRPr="003800F8">
              <w:rPr>
                <w:rFonts w:ascii="GHEA Grapalat" w:hAnsi="GHEA Grapalat" w:cs="Times Armenian"/>
                <w:b/>
                <w:szCs w:val="18"/>
                <w:lang w:val="es-ES"/>
              </w:rPr>
              <w:t>).</w:t>
            </w:r>
          </w:p>
        </w:tc>
      </w:tr>
      <w:tr w:rsidR="003800F8" w:rsidRPr="003A1C74" w14:paraId="24849E90" w14:textId="77777777" w:rsidTr="00DB75D5">
        <w:tc>
          <w:tcPr>
            <w:tcW w:w="4410" w:type="dxa"/>
            <w:shd w:val="clear" w:color="auto" w:fill="999999"/>
          </w:tcPr>
          <w:p w14:paraId="74590942" w14:textId="77777777" w:rsidR="003800F8" w:rsidRPr="003800F8" w:rsidRDefault="003800F8" w:rsidP="00DB75D5">
            <w:pPr>
              <w:tabs>
                <w:tab w:val="left" w:pos="1134"/>
              </w:tabs>
              <w:jc w:val="both"/>
              <w:rPr>
                <w:rFonts w:ascii="GHEA Grapalat" w:hAnsi="GHEA Grapalat"/>
                <w:b/>
                <w:sz w:val="20"/>
                <w:szCs w:val="18"/>
                <w:lang w:val="es-ES"/>
              </w:rPr>
            </w:pPr>
            <w:r w:rsidRPr="003800F8">
              <w:rPr>
                <w:rFonts w:ascii="GHEA Grapalat" w:hAnsi="GHEA Grapalat"/>
                <w:b/>
                <w:sz w:val="20"/>
                <w:szCs w:val="18"/>
                <w:lang w:val="hy-AM"/>
              </w:rPr>
              <w:t xml:space="preserve">                              </w:t>
            </w:r>
            <w:r w:rsidRPr="003800F8">
              <w:rPr>
                <w:rFonts w:ascii="GHEA Grapalat" w:hAnsi="GHEA Grapalat"/>
                <w:b/>
                <w:sz w:val="20"/>
                <w:szCs w:val="18"/>
                <w:lang w:val="es-ES"/>
              </w:rPr>
              <w:t>1</w:t>
            </w:r>
          </w:p>
        </w:tc>
        <w:tc>
          <w:tcPr>
            <w:tcW w:w="5670" w:type="dxa"/>
            <w:shd w:val="clear" w:color="auto" w:fill="999999"/>
          </w:tcPr>
          <w:p w14:paraId="16C52762" w14:textId="77777777" w:rsidR="003800F8" w:rsidRPr="003800F8" w:rsidRDefault="003800F8" w:rsidP="00DB75D5">
            <w:pPr>
              <w:tabs>
                <w:tab w:val="left" w:pos="1134"/>
              </w:tabs>
              <w:jc w:val="both"/>
              <w:rPr>
                <w:rFonts w:ascii="GHEA Grapalat" w:hAnsi="GHEA Grapalat"/>
                <w:b/>
                <w:sz w:val="20"/>
                <w:szCs w:val="18"/>
                <w:lang w:val="es-ES"/>
              </w:rPr>
            </w:pPr>
            <w:r w:rsidRPr="003800F8">
              <w:rPr>
                <w:rFonts w:ascii="GHEA Grapalat" w:hAnsi="GHEA Grapalat"/>
                <w:b/>
                <w:sz w:val="20"/>
                <w:szCs w:val="18"/>
                <w:lang w:val="hy-AM"/>
              </w:rPr>
              <w:t xml:space="preserve">                                           </w:t>
            </w:r>
            <w:r w:rsidRPr="003800F8">
              <w:rPr>
                <w:rFonts w:ascii="GHEA Grapalat" w:hAnsi="GHEA Grapalat"/>
                <w:b/>
                <w:sz w:val="20"/>
                <w:szCs w:val="18"/>
                <w:lang w:val="es-ES"/>
              </w:rPr>
              <w:t>2</w:t>
            </w:r>
          </w:p>
        </w:tc>
      </w:tr>
      <w:tr w:rsidR="003800F8" w:rsidRPr="00F02E36" w14:paraId="61E3AD03" w14:textId="77777777" w:rsidTr="00DB75D5">
        <w:trPr>
          <w:trHeight w:val="48"/>
        </w:trPr>
        <w:tc>
          <w:tcPr>
            <w:tcW w:w="4410" w:type="dxa"/>
            <w:vAlign w:val="center"/>
          </w:tcPr>
          <w:p w14:paraId="0EC3CA7D" w14:textId="77777777" w:rsidR="003800F8" w:rsidRPr="003800F8" w:rsidRDefault="003800F8" w:rsidP="00DB75D5">
            <w:pPr>
              <w:jc w:val="both"/>
              <w:rPr>
                <w:rFonts w:ascii="GHEA Grapalat" w:hAnsi="GHEA Grapalat"/>
                <w:b/>
                <w:color w:val="000000" w:themeColor="text1"/>
                <w:sz w:val="20"/>
                <w:szCs w:val="18"/>
                <w:lang w:val="es-ES"/>
              </w:rPr>
            </w:pPr>
            <w:r w:rsidRPr="003800F8">
              <w:rPr>
                <w:rFonts w:ascii="GHEA Grapalat" w:hAnsi="GHEA Grapalat"/>
                <w:b/>
                <w:color w:val="000000" w:themeColor="text1"/>
                <w:sz w:val="20"/>
                <w:szCs w:val="18"/>
                <w:lang w:val="hy-AM"/>
              </w:rPr>
              <w:t xml:space="preserve">                                  </w:t>
            </w:r>
            <w:r w:rsidRPr="003800F8">
              <w:rPr>
                <w:rFonts w:ascii="GHEA Grapalat" w:hAnsi="GHEA Grapalat"/>
                <w:b/>
                <w:color w:val="000000" w:themeColor="text1"/>
                <w:sz w:val="20"/>
                <w:szCs w:val="18"/>
                <w:lang w:val="es-ES"/>
              </w:rPr>
              <w:t>1</w:t>
            </w:r>
          </w:p>
        </w:tc>
        <w:tc>
          <w:tcPr>
            <w:tcW w:w="5670" w:type="dxa"/>
            <w:vAlign w:val="center"/>
          </w:tcPr>
          <w:p w14:paraId="083BDE87" w14:textId="77777777" w:rsidR="003800F8" w:rsidRPr="00C512BB" w:rsidRDefault="003800F8" w:rsidP="00DB75D5">
            <w:pPr>
              <w:pStyle w:val="BodyTextIndent2"/>
              <w:spacing w:line="240" w:lineRule="auto"/>
              <w:ind w:firstLine="0"/>
              <w:rPr>
                <w:rFonts w:ascii="GHEA Grapalat" w:hAnsi="GHEA Grapalat" w:cs="Arial Armenian"/>
                <w:b/>
                <w:color w:val="000000" w:themeColor="text1"/>
                <w:szCs w:val="18"/>
                <w:lang w:val="hy-AM" w:eastAsia="ru-RU"/>
              </w:rPr>
            </w:pPr>
          </w:p>
          <w:p w14:paraId="246F6E35" w14:textId="2AF20019" w:rsidR="003800F8" w:rsidRPr="00C512BB" w:rsidRDefault="00C512BB" w:rsidP="00F97F13">
            <w:pPr>
              <w:pStyle w:val="BodyTextIndent2"/>
              <w:spacing w:line="240" w:lineRule="auto"/>
              <w:ind w:firstLine="0"/>
              <w:jc w:val="center"/>
              <w:rPr>
                <w:rFonts w:ascii="GHEA Grapalat" w:hAnsi="GHEA Grapalat"/>
                <w:b/>
                <w:color w:val="000000" w:themeColor="text1"/>
                <w:szCs w:val="18"/>
                <w:lang w:val="hy-AM"/>
              </w:rPr>
            </w:pPr>
            <w:r w:rsidRPr="00C512BB">
              <w:rPr>
                <w:rFonts w:ascii="GHEA Grapalat" w:hAnsi="GHEA Grapalat"/>
                <w:b/>
                <w:color w:val="000000" w:themeColor="text1"/>
                <w:szCs w:val="18"/>
                <w:lang w:val="hy-AM"/>
              </w:rPr>
              <w:t>Ջերմագազամատակարարում և օդափոխություն</w:t>
            </w:r>
          </w:p>
        </w:tc>
      </w:tr>
    </w:tbl>
    <w:p w14:paraId="6D3E9178" w14:textId="77777777" w:rsidR="003800F8" w:rsidRPr="006A7696" w:rsidRDefault="003800F8" w:rsidP="003800F8">
      <w:pPr>
        <w:tabs>
          <w:tab w:val="left" w:pos="4396"/>
        </w:tabs>
        <w:ind w:firstLine="567"/>
        <w:rPr>
          <w:rFonts w:ascii="GHEA Grapalat" w:hAnsi="GHEA Grapalat"/>
          <w:i/>
          <w:lang w:val="hy-AM"/>
        </w:rPr>
      </w:pPr>
    </w:p>
    <w:p w14:paraId="3FD1FA6D" w14:textId="77777777" w:rsidR="003800F8" w:rsidRPr="003A1C74" w:rsidRDefault="003800F8" w:rsidP="003800F8">
      <w:pPr>
        <w:ind w:firstLine="567"/>
        <w:jc w:val="right"/>
        <w:rPr>
          <w:rFonts w:ascii="GHEA Grapalat" w:hAnsi="GHEA Grapalat"/>
          <w:i/>
          <w:lang w:val="pt-BR"/>
        </w:rPr>
      </w:pPr>
    </w:p>
    <w:p w14:paraId="7580FD63" w14:textId="621E8A09" w:rsidR="003800F8" w:rsidRPr="0054359A" w:rsidRDefault="003800F8" w:rsidP="003800F8">
      <w:pPr>
        <w:rPr>
          <w:rFonts w:ascii="GHEA Grapalat" w:hAnsi="GHEA Grapalat"/>
          <w:b/>
          <w:i/>
          <w:lang w:val="hy-AM"/>
        </w:rPr>
      </w:pPr>
      <w:r w:rsidRPr="0054359A">
        <w:rPr>
          <w:rFonts w:ascii="GHEA Grapalat" w:hAnsi="GHEA Grapalat" w:cs="Sylfaen"/>
          <w:b/>
          <w:sz w:val="22"/>
          <w:szCs w:val="22"/>
          <w:lang w:val="af-ZA"/>
        </w:rPr>
        <w:t>* Կապալառուն աշխատանքները կատարում է</w:t>
      </w:r>
      <w:r w:rsidRPr="0054359A">
        <w:rPr>
          <w:rFonts w:ascii="GHEA Grapalat" w:hAnsi="GHEA Grapalat" w:cs="Sylfaen"/>
          <w:b/>
          <w:sz w:val="22"/>
          <w:szCs w:val="22"/>
          <w:lang w:val="hy-AM"/>
        </w:rPr>
        <w:t xml:space="preserve"> </w:t>
      </w:r>
      <w:r w:rsidRPr="0054359A">
        <w:rPr>
          <w:rFonts w:ascii="GHEA Grapalat" w:hAnsi="GHEA Grapalat" w:cs="Sylfaen"/>
          <w:b/>
          <w:sz w:val="22"/>
          <w:szCs w:val="22"/>
          <w:lang w:val="hy-AM"/>
        </w:rPr>
        <w:tab/>
        <w:t>ք.Հրազդան,</w:t>
      </w:r>
      <w:r w:rsidR="006B1B55">
        <w:rPr>
          <w:rFonts w:ascii="GHEA Grapalat" w:hAnsi="GHEA Grapalat" w:cs="Sylfaen"/>
          <w:b/>
          <w:sz w:val="22"/>
          <w:szCs w:val="22"/>
          <w:lang w:val="hy-AM"/>
        </w:rPr>
        <w:t xml:space="preserve"> </w:t>
      </w:r>
      <w:r w:rsidR="00F97F13">
        <w:rPr>
          <w:rFonts w:ascii="GHEA Grapalat" w:hAnsi="GHEA Grapalat" w:cs="Sylfaen"/>
          <w:b/>
          <w:sz w:val="22"/>
          <w:szCs w:val="22"/>
        </w:rPr>
        <w:t>Կենտրոն</w:t>
      </w:r>
      <w:r w:rsidR="00F97F13" w:rsidRPr="00FD3599">
        <w:rPr>
          <w:rFonts w:ascii="GHEA Grapalat" w:hAnsi="GHEA Grapalat" w:cs="Sylfaen"/>
          <w:b/>
          <w:sz w:val="22"/>
          <w:szCs w:val="22"/>
          <w:lang w:val="pt-BR"/>
        </w:rPr>
        <w:t xml:space="preserve"> </w:t>
      </w:r>
      <w:r w:rsidR="00F97F13">
        <w:rPr>
          <w:rFonts w:ascii="GHEA Grapalat" w:hAnsi="GHEA Grapalat" w:cs="Sylfaen"/>
          <w:b/>
          <w:sz w:val="22"/>
          <w:szCs w:val="22"/>
        </w:rPr>
        <w:t>թաղամաս</w:t>
      </w:r>
      <w:r w:rsidR="00F97F13" w:rsidRPr="00FD3599">
        <w:rPr>
          <w:rFonts w:ascii="GHEA Grapalat" w:hAnsi="GHEA Grapalat" w:cs="Sylfaen"/>
          <w:b/>
          <w:sz w:val="22"/>
          <w:szCs w:val="22"/>
          <w:lang w:val="pt-BR"/>
        </w:rPr>
        <w:t xml:space="preserve">, </w:t>
      </w:r>
      <w:r w:rsidR="00F97F13">
        <w:rPr>
          <w:rFonts w:ascii="GHEA Grapalat" w:hAnsi="GHEA Grapalat" w:cs="Sylfaen"/>
          <w:b/>
          <w:sz w:val="22"/>
          <w:szCs w:val="22"/>
        </w:rPr>
        <w:t>Օգոստոսի</w:t>
      </w:r>
      <w:r w:rsidR="00F97F13" w:rsidRPr="00FD3599">
        <w:rPr>
          <w:rFonts w:ascii="GHEA Grapalat" w:hAnsi="GHEA Grapalat" w:cs="Sylfaen"/>
          <w:b/>
          <w:sz w:val="22"/>
          <w:szCs w:val="22"/>
          <w:lang w:val="pt-BR"/>
        </w:rPr>
        <w:t xml:space="preserve"> 23 </w:t>
      </w:r>
      <w:r w:rsidR="00F97F13">
        <w:rPr>
          <w:rFonts w:ascii="GHEA Grapalat" w:hAnsi="GHEA Grapalat" w:cs="Sylfaen"/>
          <w:b/>
          <w:sz w:val="22"/>
          <w:szCs w:val="22"/>
        </w:rPr>
        <w:t>փ</w:t>
      </w:r>
      <w:r w:rsidR="00F97F13" w:rsidRPr="00FD3599">
        <w:rPr>
          <w:rFonts w:ascii="GHEA Grapalat" w:hAnsi="GHEA Grapalat" w:cs="Sylfaen"/>
          <w:b/>
          <w:sz w:val="22"/>
          <w:szCs w:val="22"/>
          <w:lang w:val="pt-BR"/>
        </w:rPr>
        <w:t xml:space="preserve">., 72 </w:t>
      </w:r>
      <w:r w:rsidR="00F97F13">
        <w:rPr>
          <w:rFonts w:ascii="GHEA Grapalat" w:hAnsi="GHEA Grapalat" w:cs="Sylfaen"/>
          <w:b/>
          <w:sz w:val="22"/>
          <w:szCs w:val="22"/>
        </w:rPr>
        <w:t>շինություն</w:t>
      </w:r>
      <w:r w:rsidR="00F97F13" w:rsidRPr="00FD3599">
        <w:rPr>
          <w:rFonts w:ascii="GHEA Grapalat" w:hAnsi="GHEA Grapalat" w:cs="Sylfaen"/>
          <w:b/>
          <w:sz w:val="22"/>
          <w:szCs w:val="22"/>
          <w:lang w:val="pt-BR"/>
        </w:rPr>
        <w:t xml:space="preserve"> </w:t>
      </w:r>
      <w:r w:rsidR="00F97F13">
        <w:rPr>
          <w:rFonts w:ascii="GHEA Grapalat" w:hAnsi="GHEA Grapalat" w:cs="Sylfaen"/>
          <w:b/>
          <w:sz w:val="22"/>
          <w:szCs w:val="22"/>
        </w:rPr>
        <w:t>հասցեում</w:t>
      </w:r>
      <w:r w:rsidRPr="0054359A">
        <w:rPr>
          <w:rFonts w:ascii="GHEA Grapalat" w:hAnsi="GHEA Grapalat" w:cs="Sylfaen"/>
          <w:b/>
          <w:sz w:val="22"/>
          <w:szCs w:val="22"/>
          <w:lang w:val="hy-AM"/>
        </w:rPr>
        <w:t>։</w:t>
      </w:r>
    </w:p>
    <w:p w14:paraId="7085BE57" w14:textId="77777777" w:rsidR="003800F8" w:rsidRPr="003A1C74" w:rsidRDefault="003800F8" w:rsidP="003800F8">
      <w:pPr>
        <w:ind w:firstLine="567"/>
        <w:jc w:val="right"/>
        <w:rPr>
          <w:rFonts w:ascii="GHEA Grapalat" w:hAnsi="GHEA Grapalat"/>
          <w:i/>
          <w:lang w:val="pt-BR"/>
        </w:rPr>
      </w:pPr>
    </w:p>
    <w:p w14:paraId="55E407B7" w14:textId="77777777" w:rsidR="003800F8" w:rsidRPr="00F572CC" w:rsidRDefault="003800F8" w:rsidP="003800F8">
      <w:pPr>
        <w:ind w:firstLine="567"/>
        <w:jc w:val="right"/>
        <w:rPr>
          <w:rFonts w:ascii="GHEA Grapalat" w:hAnsi="GHEA Grapalat"/>
          <w:i/>
          <w:lang w:val="pt-BR"/>
        </w:rPr>
      </w:pPr>
    </w:p>
    <w:p w14:paraId="2808D7EA" w14:textId="77777777" w:rsidR="003800F8" w:rsidRPr="003A1C74" w:rsidRDefault="003800F8" w:rsidP="003800F8">
      <w:pPr>
        <w:ind w:firstLine="567"/>
        <w:jc w:val="right"/>
        <w:rPr>
          <w:rFonts w:ascii="GHEA Grapalat" w:hAnsi="GHEA Grapalat"/>
          <w:i/>
          <w:lang w:val="hy-AM"/>
        </w:rPr>
      </w:pPr>
    </w:p>
    <w:tbl>
      <w:tblPr>
        <w:tblW w:w="9639" w:type="dxa"/>
        <w:jc w:val="center"/>
        <w:tblLayout w:type="fixed"/>
        <w:tblLook w:val="0000" w:firstRow="0" w:lastRow="0" w:firstColumn="0" w:lastColumn="0" w:noHBand="0" w:noVBand="0"/>
      </w:tblPr>
      <w:tblGrid>
        <w:gridCol w:w="4536"/>
        <w:gridCol w:w="760"/>
        <w:gridCol w:w="4343"/>
      </w:tblGrid>
      <w:tr w:rsidR="003800F8" w:rsidRPr="00E6597C" w14:paraId="3AB3189C" w14:textId="77777777" w:rsidTr="00DB75D5">
        <w:trPr>
          <w:jc w:val="center"/>
        </w:trPr>
        <w:tc>
          <w:tcPr>
            <w:tcW w:w="4536" w:type="dxa"/>
          </w:tcPr>
          <w:p w14:paraId="348FFAD2" w14:textId="77777777" w:rsidR="003800F8" w:rsidRPr="00E6597C" w:rsidRDefault="003800F8" w:rsidP="00DB75D5">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2960ACE" w14:textId="77777777" w:rsidR="003800F8" w:rsidRPr="00E6597C" w:rsidRDefault="003800F8" w:rsidP="00DB75D5">
            <w:pPr>
              <w:rPr>
                <w:rFonts w:ascii="GHEA Grapalat" w:hAnsi="GHEA Grapalat"/>
                <w:sz w:val="22"/>
                <w:szCs w:val="22"/>
                <w:lang w:val="ru-RU"/>
              </w:rPr>
            </w:pPr>
          </w:p>
          <w:p w14:paraId="21294360" w14:textId="77777777" w:rsidR="003800F8" w:rsidRPr="00E6597C" w:rsidRDefault="003800F8" w:rsidP="00DB75D5">
            <w:pPr>
              <w:rPr>
                <w:rFonts w:ascii="GHEA Grapalat" w:hAnsi="GHEA Grapalat"/>
                <w:lang w:val="ru-RU"/>
              </w:rPr>
            </w:pPr>
          </w:p>
          <w:p w14:paraId="470A78BD" w14:textId="77777777" w:rsidR="003800F8" w:rsidRPr="00E6597C" w:rsidRDefault="003800F8" w:rsidP="00DB75D5">
            <w:pPr>
              <w:jc w:val="center"/>
              <w:rPr>
                <w:rFonts w:ascii="GHEA Grapalat" w:hAnsi="GHEA Grapalat"/>
                <w:lang w:val="ru-RU"/>
              </w:rPr>
            </w:pPr>
            <w:r w:rsidRPr="00E6597C">
              <w:rPr>
                <w:rFonts w:ascii="GHEA Grapalat" w:hAnsi="GHEA Grapalat"/>
                <w:lang w:val="ru-RU"/>
              </w:rPr>
              <w:t>---------------------------------</w:t>
            </w:r>
          </w:p>
          <w:p w14:paraId="77C6D3B5" w14:textId="77777777" w:rsidR="003800F8" w:rsidRPr="00E6597C" w:rsidRDefault="003800F8" w:rsidP="00DB75D5">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1B4B9EC" w14:textId="77777777" w:rsidR="003800F8" w:rsidRPr="00E6597C" w:rsidRDefault="003800F8" w:rsidP="00DB75D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4D4D41" w14:textId="77777777" w:rsidR="003800F8" w:rsidRPr="00E6597C" w:rsidRDefault="003800F8" w:rsidP="00DB75D5">
            <w:pPr>
              <w:spacing w:line="360" w:lineRule="auto"/>
              <w:jc w:val="center"/>
              <w:rPr>
                <w:rFonts w:ascii="GHEA Grapalat" w:hAnsi="GHEA Grapalat"/>
                <w:lang w:val="ru-RU"/>
              </w:rPr>
            </w:pPr>
          </w:p>
        </w:tc>
        <w:tc>
          <w:tcPr>
            <w:tcW w:w="4343" w:type="dxa"/>
          </w:tcPr>
          <w:p w14:paraId="09998B23" w14:textId="77777777" w:rsidR="003800F8" w:rsidRDefault="003800F8" w:rsidP="00DB75D5">
            <w:pPr>
              <w:jc w:val="center"/>
              <w:rPr>
                <w:rFonts w:ascii="GHEA Grapalat" w:hAnsi="GHEA Grapalat"/>
              </w:rPr>
            </w:pPr>
            <w:r w:rsidRPr="003A1C74">
              <w:rPr>
                <w:rFonts w:ascii="GHEA Grapalat" w:hAnsi="GHEA Grapalat" w:cs="Sylfaen"/>
                <w:b/>
                <w:bCs/>
                <w:sz w:val="22"/>
                <w:szCs w:val="22"/>
                <w:lang w:val="pt-BR"/>
              </w:rPr>
              <w:t>ԿԱՊԱԼԱՌՈՒ</w:t>
            </w:r>
            <w:r w:rsidRPr="00E6597C">
              <w:rPr>
                <w:rFonts w:ascii="GHEA Grapalat" w:hAnsi="GHEA Grapalat"/>
                <w:lang w:val="ru-RU"/>
              </w:rPr>
              <w:t xml:space="preserve"> </w:t>
            </w:r>
          </w:p>
          <w:p w14:paraId="627B6CFE" w14:textId="77777777" w:rsidR="003800F8" w:rsidRPr="003800F8" w:rsidRDefault="003800F8" w:rsidP="00DB75D5">
            <w:pPr>
              <w:jc w:val="center"/>
              <w:rPr>
                <w:rFonts w:ascii="GHEA Grapalat" w:hAnsi="GHEA Grapalat"/>
              </w:rPr>
            </w:pPr>
          </w:p>
          <w:p w14:paraId="34113DB7" w14:textId="77777777" w:rsidR="003800F8" w:rsidRPr="00E6597C" w:rsidRDefault="003800F8" w:rsidP="00DB75D5">
            <w:pPr>
              <w:jc w:val="center"/>
              <w:rPr>
                <w:rFonts w:ascii="GHEA Grapalat" w:hAnsi="GHEA Grapalat"/>
                <w:lang w:val="ru-RU"/>
              </w:rPr>
            </w:pPr>
          </w:p>
          <w:p w14:paraId="14796F79" w14:textId="77777777" w:rsidR="003800F8" w:rsidRPr="00E6597C" w:rsidRDefault="003800F8" w:rsidP="00DB75D5">
            <w:pPr>
              <w:jc w:val="center"/>
              <w:rPr>
                <w:rFonts w:ascii="GHEA Grapalat" w:hAnsi="GHEA Grapalat"/>
                <w:lang w:val="ru-RU"/>
              </w:rPr>
            </w:pPr>
            <w:r w:rsidRPr="00E6597C">
              <w:rPr>
                <w:rFonts w:ascii="GHEA Grapalat" w:hAnsi="GHEA Grapalat"/>
                <w:lang w:val="ru-RU"/>
              </w:rPr>
              <w:t>---------------------------------</w:t>
            </w:r>
          </w:p>
          <w:p w14:paraId="11B62E35" w14:textId="77777777" w:rsidR="003800F8" w:rsidRPr="00E6597C" w:rsidRDefault="003800F8" w:rsidP="00DB75D5">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517520A" w14:textId="77777777" w:rsidR="003800F8" w:rsidRPr="00E6597C" w:rsidRDefault="003800F8" w:rsidP="00DB75D5">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316E286C" w14:textId="77777777" w:rsidR="00F02279" w:rsidRPr="000117CC" w:rsidRDefault="00F02279" w:rsidP="00F02279">
      <w:pPr>
        <w:jc w:val="both"/>
        <w:rPr>
          <w:rFonts w:ascii="GHEA Grapalat" w:hAnsi="GHEA Grapalat"/>
          <w:sz w:val="20"/>
          <w:lang w:val="hy-AM"/>
        </w:rPr>
      </w:pPr>
    </w:p>
    <w:p w14:paraId="6A117ECA" w14:textId="77777777" w:rsidR="00F02279" w:rsidRPr="000117CC" w:rsidRDefault="00F02279" w:rsidP="00F02279">
      <w:pPr>
        <w:jc w:val="center"/>
        <w:rPr>
          <w:rFonts w:ascii="GHEA Grapalat" w:hAnsi="GHEA Grapalat"/>
          <w:sz w:val="20"/>
          <w:lang w:val="hy-AM"/>
        </w:rPr>
      </w:pPr>
    </w:p>
    <w:p w14:paraId="4FABA3A5" w14:textId="77777777" w:rsidR="00F02279" w:rsidRPr="00E6597C" w:rsidRDefault="00F02279" w:rsidP="00F02279">
      <w:pPr>
        <w:jc w:val="center"/>
        <w:rPr>
          <w:rFonts w:ascii="GHEA Grapalat" w:hAnsi="GHEA Grapalat"/>
          <w:sz w:val="20"/>
        </w:rPr>
      </w:pPr>
      <w:r w:rsidRPr="00E6597C">
        <w:rPr>
          <w:rFonts w:ascii="GHEA Grapalat" w:hAnsi="GHEA Grapalat"/>
          <w:sz w:val="20"/>
        </w:rPr>
        <w:br w:type="page"/>
      </w:r>
    </w:p>
    <w:p w14:paraId="4F6D8625" w14:textId="77777777" w:rsidR="003800F8" w:rsidRDefault="003800F8" w:rsidP="00F02279">
      <w:pPr>
        <w:jc w:val="right"/>
        <w:rPr>
          <w:rFonts w:ascii="GHEA Grapalat" w:hAnsi="GHEA Grapalat"/>
          <w:i/>
          <w:sz w:val="18"/>
        </w:rPr>
      </w:pPr>
    </w:p>
    <w:p w14:paraId="37C0209E" w14:textId="77777777" w:rsidR="003800F8" w:rsidRDefault="003800F8" w:rsidP="00F02279">
      <w:pPr>
        <w:jc w:val="right"/>
        <w:rPr>
          <w:rFonts w:ascii="GHEA Grapalat" w:hAnsi="GHEA Grapalat"/>
          <w:i/>
          <w:sz w:val="18"/>
        </w:rPr>
      </w:pPr>
    </w:p>
    <w:p w14:paraId="60B02BCE" w14:textId="77777777" w:rsidR="003800F8" w:rsidRDefault="003800F8" w:rsidP="00F02279">
      <w:pPr>
        <w:jc w:val="right"/>
        <w:rPr>
          <w:rFonts w:ascii="GHEA Grapalat" w:hAnsi="GHEA Grapalat"/>
          <w:i/>
          <w:sz w:val="18"/>
        </w:rPr>
      </w:pPr>
    </w:p>
    <w:p w14:paraId="618D78F1" w14:textId="77777777" w:rsidR="003800F8" w:rsidRDefault="003800F8" w:rsidP="00F02279">
      <w:pPr>
        <w:jc w:val="right"/>
        <w:rPr>
          <w:rFonts w:ascii="GHEA Grapalat" w:hAnsi="GHEA Grapalat"/>
          <w:i/>
          <w:sz w:val="18"/>
        </w:rPr>
      </w:pPr>
    </w:p>
    <w:p w14:paraId="0B65A01A" w14:textId="77777777" w:rsidR="003800F8" w:rsidRDefault="003800F8" w:rsidP="00F02279">
      <w:pPr>
        <w:jc w:val="right"/>
        <w:rPr>
          <w:rFonts w:ascii="GHEA Grapalat" w:hAnsi="GHEA Grapalat"/>
          <w:i/>
          <w:sz w:val="18"/>
        </w:rPr>
      </w:pPr>
    </w:p>
    <w:p w14:paraId="54BBC429" w14:textId="77777777" w:rsidR="003800F8" w:rsidRPr="003A1C74" w:rsidRDefault="003800F8" w:rsidP="003800F8">
      <w:pPr>
        <w:jc w:val="right"/>
        <w:rPr>
          <w:rFonts w:ascii="GHEA Grapalat" w:hAnsi="GHEA Grapalat" w:cs="Arial"/>
          <w:i/>
          <w:sz w:val="20"/>
          <w:szCs w:val="20"/>
          <w:lang w:val="pt-BR"/>
        </w:rPr>
      </w:pPr>
      <w:r w:rsidRPr="003A1C74">
        <w:rPr>
          <w:rFonts w:ascii="GHEA Grapalat" w:hAnsi="GHEA Grapalat" w:cs="Sylfaen"/>
          <w:i/>
          <w:sz w:val="20"/>
          <w:szCs w:val="20"/>
          <w:lang w:val="pt-BR"/>
        </w:rPr>
        <w:t>Հավելված</w:t>
      </w:r>
      <w:r w:rsidRPr="003A1C74">
        <w:rPr>
          <w:rFonts w:ascii="GHEA Grapalat" w:hAnsi="GHEA Grapalat" w:cs="Arial"/>
          <w:i/>
          <w:sz w:val="20"/>
          <w:szCs w:val="20"/>
          <w:lang w:val="pt-BR"/>
        </w:rPr>
        <w:t xml:space="preserve"> </w:t>
      </w:r>
      <w:r w:rsidRPr="003A1C74">
        <w:rPr>
          <w:rFonts w:ascii="GHEA Grapalat" w:hAnsi="GHEA Grapalat" w:cs="Sylfaen"/>
          <w:i/>
          <w:sz w:val="20"/>
          <w:szCs w:val="20"/>
          <w:lang w:val="pt-BR"/>
        </w:rPr>
        <w:t>թիվ</w:t>
      </w:r>
      <w:r w:rsidRPr="003A1C74">
        <w:rPr>
          <w:rFonts w:ascii="GHEA Grapalat" w:hAnsi="GHEA Grapalat" w:cs="Arial"/>
          <w:i/>
          <w:sz w:val="20"/>
          <w:szCs w:val="20"/>
          <w:lang w:val="pt-BR"/>
        </w:rPr>
        <w:t xml:space="preserve"> 2</w:t>
      </w:r>
    </w:p>
    <w:p w14:paraId="42613402" w14:textId="77777777" w:rsidR="003800F8" w:rsidRPr="003A1C74" w:rsidRDefault="003800F8" w:rsidP="003800F8">
      <w:pPr>
        <w:ind w:firstLine="567"/>
        <w:jc w:val="right"/>
        <w:rPr>
          <w:rFonts w:ascii="GHEA Grapalat" w:hAnsi="GHEA Grapalat" w:cs="Sylfaen"/>
          <w:i/>
          <w:sz w:val="20"/>
          <w:szCs w:val="20"/>
          <w:lang w:val="hy-AM"/>
        </w:rPr>
      </w:pPr>
      <w:r w:rsidRPr="003A1C74">
        <w:rPr>
          <w:rFonts w:ascii="GHEA Grapalat" w:hAnsi="GHEA Grapalat" w:cs="Sylfaen"/>
          <w:i/>
          <w:sz w:val="20"/>
          <w:szCs w:val="20"/>
          <w:lang w:val="hy-AM"/>
        </w:rPr>
        <w:t xml:space="preserve">«      » _______________ 20   թ.  կնքված </w:t>
      </w:r>
    </w:p>
    <w:p w14:paraId="261505C6" w14:textId="3677321B" w:rsidR="003800F8" w:rsidRPr="003A1C74" w:rsidRDefault="007A434E" w:rsidP="003800F8">
      <w:pPr>
        <w:jc w:val="right"/>
        <w:rPr>
          <w:rFonts w:ascii="GHEA Grapalat" w:hAnsi="GHEA Grapalat" w:cs="Sylfaen"/>
          <w:i/>
          <w:sz w:val="20"/>
          <w:szCs w:val="20"/>
          <w:lang w:val="hy-AM"/>
        </w:rPr>
      </w:pPr>
      <w:r>
        <w:rPr>
          <w:rFonts w:ascii="GHEA Grapalat" w:hAnsi="GHEA Grapalat"/>
          <w:b/>
          <w:i/>
          <w:sz w:val="20"/>
          <w:lang w:val="hy-AM"/>
        </w:rPr>
        <w:t>«</w:t>
      </w:r>
      <w:r w:rsidR="00F97F13" w:rsidRPr="00F97F13">
        <w:rPr>
          <w:rFonts w:ascii="GHEA Grapalat" w:hAnsi="GHEA Grapalat"/>
          <w:b/>
          <w:sz w:val="22"/>
          <w:lang w:val="af-ZA"/>
        </w:rPr>
        <w:t>ՄՍԿ-ԳՀԱՇՁԲ-24/06</w:t>
      </w:r>
      <w:r>
        <w:rPr>
          <w:rFonts w:ascii="GHEA Grapalat" w:hAnsi="GHEA Grapalat"/>
          <w:b/>
          <w:lang w:val="hy-AM"/>
        </w:rPr>
        <w:t xml:space="preserve">» </w:t>
      </w:r>
      <w:r w:rsidR="003800F8" w:rsidRPr="003A1C74">
        <w:rPr>
          <w:rFonts w:ascii="GHEA Grapalat" w:hAnsi="GHEA Grapalat" w:cs="Sylfaen"/>
          <w:i/>
          <w:sz w:val="20"/>
          <w:szCs w:val="20"/>
          <w:lang w:val="hy-AM"/>
        </w:rPr>
        <w:t>ծածկագրով պայմանագրի</w:t>
      </w:r>
    </w:p>
    <w:p w14:paraId="0F8B36A1" w14:textId="77777777" w:rsidR="003800F8" w:rsidRPr="00F264EC" w:rsidRDefault="003800F8" w:rsidP="003800F8">
      <w:pPr>
        <w:jc w:val="right"/>
        <w:rPr>
          <w:rFonts w:ascii="GHEA Grapalat" w:hAnsi="GHEA Grapalat" w:cs="Arial"/>
          <w:sz w:val="20"/>
          <w:szCs w:val="20"/>
          <w:lang w:val="hy-AM"/>
        </w:rPr>
      </w:pPr>
    </w:p>
    <w:p w14:paraId="6ABB6CB7" w14:textId="77777777" w:rsidR="003800F8" w:rsidRPr="00F572CC" w:rsidRDefault="003800F8" w:rsidP="003800F8">
      <w:pPr>
        <w:jc w:val="center"/>
        <w:rPr>
          <w:rFonts w:ascii="GHEA Grapalat" w:hAnsi="GHEA Grapalat"/>
          <w:b/>
          <w:sz w:val="22"/>
          <w:szCs w:val="22"/>
          <w:lang w:val="hy-AM"/>
        </w:rPr>
      </w:pPr>
      <w:r w:rsidRPr="00F572CC">
        <w:rPr>
          <w:rFonts w:ascii="GHEA Grapalat" w:hAnsi="GHEA Grapalat"/>
          <w:b/>
          <w:sz w:val="22"/>
          <w:szCs w:val="22"/>
          <w:lang w:val="hy-AM"/>
        </w:rPr>
        <w:t>ՕՐԱՑՈՒՑԱՅԻՆ ԳՐԱՖԻԿ</w:t>
      </w:r>
    </w:p>
    <w:p w14:paraId="392C6E76" w14:textId="1A6996BF" w:rsidR="003800F8" w:rsidRPr="00F572CC" w:rsidRDefault="003800F8" w:rsidP="003800F8">
      <w:pPr>
        <w:jc w:val="center"/>
        <w:rPr>
          <w:rFonts w:ascii="GHEA Grapalat" w:hAnsi="GHEA Grapalat" w:cs="Sylfaen"/>
          <w:b/>
          <w:sz w:val="22"/>
          <w:szCs w:val="22"/>
          <w:lang w:val="pt-BR"/>
        </w:rPr>
      </w:pPr>
      <w:r w:rsidRPr="00F572CC">
        <w:rPr>
          <w:rFonts w:ascii="GHEA Grapalat" w:hAnsi="GHEA Grapalat" w:cs="Sylfaen"/>
          <w:b/>
          <w:sz w:val="22"/>
          <w:szCs w:val="22"/>
          <w:lang w:val="af-ZA"/>
        </w:rPr>
        <w:t>«</w:t>
      </w:r>
      <w:r w:rsidR="00F97F13" w:rsidRPr="00F97F13">
        <w:rPr>
          <w:rFonts w:ascii="GHEA Grapalat" w:hAnsi="GHEA Grapalat" w:cs="Sylfaen"/>
          <w:b/>
          <w:sz w:val="22"/>
          <w:szCs w:val="22"/>
          <w:lang w:val="hy-AM"/>
        </w:rPr>
        <w:t>Գազամոնտաժման Եվ Ջեռուցման</w:t>
      </w:r>
      <w:r w:rsidR="00F97F13">
        <w:rPr>
          <w:rFonts w:ascii="GHEA Grapalat" w:hAnsi="GHEA Grapalat" w:cs="Sylfaen"/>
          <w:b/>
          <w:sz w:val="22"/>
          <w:szCs w:val="22"/>
          <w:lang w:val="hy-AM"/>
        </w:rPr>
        <w:t xml:space="preserve"> Համակարգի Կառուցման</w:t>
      </w:r>
      <w:r w:rsidRPr="00F572CC">
        <w:rPr>
          <w:rFonts w:ascii="GHEA Grapalat" w:hAnsi="GHEA Grapalat" w:cs="Sylfaen"/>
          <w:b/>
          <w:sz w:val="22"/>
          <w:szCs w:val="22"/>
          <w:lang w:val="af-ZA"/>
        </w:rPr>
        <w:t xml:space="preserve">» </w:t>
      </w:r>
      <w:r w:rsidRPr="00F572CC">
        <w:rPr>
          <w:rFonts w:ascii="GHEA Grapalat" w:hAnsi="GHEA Grapalat"/>
          <w:b/>
          <w:sz w:val="22"/>
          <w:szCs w:val="22"/>
          <w:lang w:val="hy-AM"/>
        </w:rPr>
        <w:t>ԱՇԽԱՏԱՆՔՆԵՐԻ ԿԱՏԱՐՄԱՆ</w:t>
      </w:r>
    </w:p>
    <w:p w14:paraId="78967F3A" w14:textId="77777777" w:rsidR="003800F8" w:rsidRPr="00F572CC" w:rsidRDefault="003800F8" w:rsidP="003800F8">
      <w:pPr>
        <w:ind w:firstLine="567"/>
        <w:jc w:val="center"/>
        <w:rPr>
          <w:rFonts w:ascii="GHEA Grapalat" w:hAnsi="GHEA Grapalat" w:cs="Sylfaen"/>
          <w:b/>
          <w:lang w:val="pt-BR"/>
        </w:rPr>
      </w:pPr>
    </w:p>
    <w:tbl>
      <w:tblPr>
        <w:tblW w:w="10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809"/>
        <w:gridCol w:w="3415"/>
        <w:gridCol w:w="2989"/>
      </w:tblGrid>
      <w:tr w:rsidR="003800F8" w:rsidRPr="003A1C74" w14:paraId="65F8E0F0" w14:textId="77777777" w:rsidTr="00824AF1">
        <w:trPr>
          <w:cantSplit/>
          <w:jc w:val="center"/>
        </w:trPr>
        <w:tc>
          <w:tcPr>
            <w:tcW w:w="540" w:type="dxa"/>
            <w:vMerge w:val="restart"/>
            <w:vAlign w:val="center"/>
          </w:tcPr>
          <w:p w14:paraId="409BD685" w14:textId="77777777" w:rsidR="003800F8" w:rsidRPr="00795695" w:rsidRDefault="003800F8" w:rsidP="00DB75D5">
            <w:pPr>
              <w:jc w:val="center"/>
              <w:rPr>
                <w:rFonts w:ascii="GHEA Grapalat" w:hAnsi="GHEA Grapalat"/>
                <w:b/>
                <w:sz w:val="20"/>
                <w:szCs w:val="20"/>
                <w:lang w:val="pt-BR"/>
              </w:rPr>
            </w:pPr>
            <w:r w:rsidRPr="00795695">
              <w:rPr>
                <w:rFonts w:ascii="GHEA Grapalat" w:hAnsi="GHEA Grapalat"/>
                <w:b/>
                <w:sz w:val="20"/>
                <w:szCs w:val="20"/>
                <w:lang w:val="pt-BR"/>
              </w:rPr>
              <w:t xml:space="preserve">N </w:t>
            </w:r>
            <w:r w:rsidRPr="00795695">
              <w:rPr>
                <w:rFonts w:ascii="GHEA Grapalat" w:hAnsi="GHEA Grapalat" w:cs="Sylfaen"/>
                <w:b/>
                <w:sz w:val="20"/>
                <w:szCs w:val="20"/>
                <w:lang w:val="pt-BR"/>
              </w:rPr>
              <w:t>ը</w:t>
            </w:r>
            <w:r w:rsidRPr="00795695">
              <w:rPr>
                <w:rFonts w:ascii="GHEA Grapalat" w:hAnsi="GHEA Grapalat" w:cs="Arial"/>
                <w:b/>
                <w:sz w:val="20"/>
                <w:szCs w:val="20"/>
                <w:lang w:val="pt-BR"/>
              </w:rPr>
              <w:t>/</w:t>
            </w:r>
            <w:r w:rsidRPr="00795695">
              <w:rPr>
                <w:rFonts w:ascii="GHEA Grapalat" w:hAnsi="GHEA Grapalat" w:cs="Sylfaen"/>
                <w:b/>
                <w:sz w:val="20"/>
                <w:szCs w:val="20"/>
                <w:lang w:val="pt-BR"/>
              </w:rPr>
              <w:t>կ</w:t>
            </w:r>
          </w:p>
        </w:tc>
        <w:tc>
          <w:tcPr>
            <w:tcW w:w="3809" w:type="dxa"/>
            <w:vMerge w:val="restart"/>
            <w:vAlign w:val="center"/>
          </w:tcPr>
          <w:p w14:paraId="35818F4C" w14:textId="77777777" w:rsidR="003800F8" w:rsidRPr="00795695" w:rsidRDefault="003800F8" w:rsidP="00DB75D5">
            <w:pPr>
              <w:jc w:val="center"/>
              <w:rPr>
                <w:rFonts w:ascii="GHEA Grapalat" w:hAnsi="GHEA Grapalat"/>
                <w:b/>
                <w:sz w:val="20"/>
                <w:szCs w:val="20"/>
                <w:lang w:val="pt-BR"/>
              </w:rPr>
            </w:pPr>
            <w:r w:rsidRPr="00795695">
              <w:rPr>
                <w:rFonts w:ascii="GHEA Grapalat" w:hAnsi="GHEA Grapalat" w:cs="Sylfaen"/>
                <w:b/>
                <w:sz w:val="20"/>
                <w:szCs w:val="20"/>
                <w:lang w:val="pt-BR"/>
              </w:rPr>
              <w:t>Կապալառուի</w:t>
            </w:r>
            <w:r w:rsidRPr="00795695">
              <w:rPr>
                <w:rFonts w:ascii="GHEA Grapalat" w:hAnsi="GHEA Grapalat" w:cs="Times Armenian"/>
                <w:b/>
                <w:sz w:val="20"/>
                <w:szCs w:val="20"/>
                <w:lang w:val="pt-BR"/>
              </w:rPr>
              <w:t xml:space="preserve"> </w:t>
            </w:r>
            <w:r w:rsidRPr="00795695">
              <w:rPr>
                <w:rFonts w:ascii="GHEA Grapalat" w:hAnsi="GHEA Grapalat" w:cs="Sylfaen"/>
                <w:b/>
                <w:sz w:val="20"/>
                <w:szCs w:val="20"/>
                <w:lang w:val="pt-BR"/>
              </w:rPr>
              <w:t>կողմից</w:t>
            </w:r>
            <w:r w:rsidRPr="00795695">
              <w:rPr>
                <w:rFonts w:ascii="GHEA Grapalat" w:hAnsi="GHEA Grapalat" w:cs="Times Armenian"/>
                <w:b/>
                <w:sz w:val="20"/>
                <w:szCs w:val="20"/>
                <w:lang w:val="pt-BR"/>
              </w:rPr>
              <w:t xml:space="preserve"> </w:t>
            </w:r>
            <w:r w:rsidRPr="00795695">
              <w:rPr>
                <w:rFonts w:ascii="GHEA Grapalat" w:hAnsi="GHEA Grapalat" w:cs="Sylfaen"/>
                <w:b/>
                <w:sz w:val="20"/>
                <w:szCs w:val="20"/>
                <w:lang w:val="pt-BR"/>
              </w:rPr>
              <w:t>կատարվելիք</w:t>
            </w:r>
            <w:r w:rsidRPr="00795695">
              <w:rPr>
                <w:rFonts w:ascii="GHEA Grapalat" w:hAnsi="GHEA Grapalat" w:cs="Times Armenian"/>
                <w:b/>
                <w:sz w:val="20"/>
                <w:szCs w:val="20"/>
                <w:lang w:val="pt-BR"/>
              </w:rPr>
              <w:t xml:space="preserve"> </w:t>
            </w:r>
            <w:r w:rsidRPr="00795695">
              <w:rPr>
                <w:rFonts w:ascii="GHEA Grapalat" w:hAnsi="GHEA Grapalat" w:cs="Sylfaen"/>
                <w:b/>
                <w:sz w:val="20"/>
                <w:szCs w:val="20"/>
                <w:lang w:val="pt-BR"/>
              </w:rPr>
              <w:t>աշխատանքների</w:t>
            </w:r>
            <w:r w:rsidRPr="00795695">
              <w:rPr>
                <w:rFonts w:ascii="GHEA Grapalat" w:hAnsi="GHEA Grapalat" w:cs="Times Armenian"/>
                <w:b/>
                <w:sz w:val="20"/>
                <w:szCs w:val="20"/>
                <w:lang w:val="pt-BR"/>
              </w:rPr>
              <w:t xml:space="preserve"> </w:t>
            </w:r>
            <w:r w:rsidRPr="00795695">
              <w:rPr>
                <w:rFonts w:ascii="GHEA Grapalat" w:hAnsi="GHEA Grapalat" w:cs="Sylfaen"/>
                <w:b/>
                <w:sz w:val="20"/>
                <w:szCs w:val="20"/>
                <w:lang w:val="pt-BR"/>
              </w:rPr>
              <w:t>առանձին</w:t>
            </w:r>
            <w:r w:rsidRPr="00795695">
              <w:rPr>
                <w:rFonts w:ascii="GHEA Grapalat" w:hAnsi="GHEA Grapalat" w:cs="Times Armenian"/>
                <w:b/>
                <w:sz w:val="20"/>
                <w:szCs w:val="20"/>
                <w:lang w:val="pt-BR"/>
              </w:rPr>
              <w:t xml:space="preserve"> </w:t>
            </w:r>
            <w:r w:rsidRPr="00795695">
              <w:rPr>
                <w:rFonts w:ascii="GHEA Grapalat" w:hAnsi="GHEA Grapalat" w:cs="Sylfaen"/>
                <w:b/>
                <w:sz w:val="20"/>
                <w:szCs w:val="20"/>
                <w:lang w:val="pt-BR"/>
              </w:rPr>
              <w:t>տեսակների</w:t>
            </w:r>
            <w:r w:rsidRPr="00795695">
              <w:rPr>
                <w:rFonts w:ascii="GHEA Grapalat" w:hAnsi="GHEA Grapalat" w:cs="Sylfaen"/>
                <w:b/>
                <w:sz w:val="20"/>
                <w:szCs w:val="20"/>
                <w:lang w:val="hy-AM"/>
              </w:rPr>
              <w:t xml:space="preserve"> </w:t>
            </w:r>
            <w:r w:rsidRPr="00795695">
              <w:rPr>
                <w:rFonts w:ascii="GHEA Grapalat" w:hAnsi="GHEA Grapalat" w:cs="Sylfaen"/>
                <w:b/>
                <w:sz w:val="20"/>
                <w:szCs w:val="20"/>
                <w:lang w:val="pt-BR"/>
              </w:rPr>
              <w:t>անվանումներ</w:t>
            </w:r>
          </w:p>
        </w:tc>
        <w:tc>
          <w:tcPr>
            <w:tcW w:w="6404" w:type="dxa"/>
            <w:gridSpan w:val="2"/>
            <w:vAlign w:val="center"/>
          </w:tcPr>
          <w:p w14:paraId="46632E6D" w14:textId="77777777" w:rsidR="003800F8" w:rsidRPr="00795695" w:rsidRDefault="003800F8" w:rsidP="00DB75D5">
            <w:pPr>
              <w:jc w:val="center"/>
              <w:rPr>
                <w:rFonts w:ascii="GHEA Grapalat" w:hAnsi="GHEA Grapalat" w:cs="Sylfaen"/>
                <w:b/>
                <w:sz w:val="20"/>
                <w:szCs w:val="20"/>
                <w:lang w:val="pt-BR"/>
              </w:rPr>
            </w:pPr>
            <w:r w:rsidRPr="00795695">
              <w:rPr>
                <w:rFonts w:ascii="GHEA Grapalat" w:hAnsi="GHEA Grapalat" w:cs="Sylfaen"/>
                <w:b/>
                <w:sz w:val="20"/>
                <w:szCs w:val="20"/>
                <w:lang w:val="pt-BR"/>
              </w:rPr>
              <w:t>Աշխատանքների  կատարման ժամկետը</w:t>
            </w:r>
          </w:p>
        </w:tc>
      </w:tr>
      <w:tr w:rsidR="003800F8" w:rsidRPr="003A1C74" w14:paraId="776EEF4D" w14:textId="77777777" w:rsidTr="00824AF1">
        <w:trPr>
          <w:cantSplit/>
          <w:trHeight w:val="586"/>
          <w:jc w:val="center"/>
        </w:trPr>
        <w:tc>
          <w:tcPr>
            <w:tcW w:w="540" w:type="dxa"/>
            <w:vMerge/>
            <w:vAlign w:val="center"/>
          </w:tcPr>
          <w:p w14:paraId="17DA531F" w14:textId="77777777" w:rsidR="003800F8" w:rsidRPr="00795695" w:rsidRDefault="003800F8" w:rsidP="00DB75D5">
            <w:pPr>
              <w:jc w:val="both"/>
              <w:rPr>
                <w:rFonts w:ascii="GHEA Grapalat" w:hAnsi="GHEA Grapalat"/>
                <w:b/>
                <w:sz w:val="20"/>
                <w:szCs w:val="20"/>
                <w:lang w:val="pt-BR"/>
              </w:rPr>
            </w:pPr>
          </w:p>
        </w:tc>
        <w:tc>
          <w:tcPr>
            <w:tcW w:w="3809" w:type="dxa"/>
            <w:vMerge/>
          </w:tcPr>
          <w:p w14:paraId="2DB3905F" w14:textId="77777777" w:rsidR="003800F8" w:rsidRPr="00795695" w:rsidRDefault="003800F8" w:rsidP="00DB75D5">
            <w:pPr>
              <w:rPr>
                <w:rFonts w:ascii="GHEA Grapalat" w:hAnsi="GHEA Grapalat"/>
                <w:b/>
                <w:sz w:val="20"/>
                <w:szCs w:val="20"/>
                <w:lang w:val="pt-BR"/>
              </w:rPr>
            </w:pPr>
          </w:p>
        </w:tc>
        <w:tc>
          <w:tcPr>
            <w:tcW w:w="3415" w:type="dxa"/>
            <w:vAlign w:val="center"/>
          </w:tcPr>
          <w:p w14:paraId="5CB66A9F" w14:textId="77777777" w:rsidR="003800F8" w:rsidRPr="00795695" w:rsidRDefault="003800F8" w:rsidP="00DB75D5">
            <w:pPr>
              <w:jc w:val="center"/>
              <w:rPr>
                <w:rFonts w:ascii="GHEA Grapalat" w:hAnsi="GHEA Grapalat"/>
                <w:b/>
                <w:sz w:val="20"/>
                <w:szCs w:val="20"/>
                <w:lang w:val="pt-BR"/>
              </w:rPr>
            </w:pPr>
            <w:r w:rsidRPr="00795695">
              <w:rPr>
                <w:rFonts w:ascii="GHEA Grapalat" w:hAnsi="GHEA Grapalat" w:cs="Sylfaen"/>
                <w:b/>
                <w:sz w:val="20"/>
                <w:szCs w:val="20"/>
                <w:lang w:val="pt-BR"/>
              </w:rPr>
              <w:t>Սկիզբը</w:t>
            </w:r>
          </w:p>
        </w:tc>
        <w:tc>
          <w:tcPr>
            <w:tcW w:w="2989" w:type="dxa"/>
            <w:vAlign w:val="center"/>
          </w:tcPr>
          <w:p w14:paraId="5D2534FE" w14:textId="77777777" w:rsidR="003800F8" w:rsidRPr="00795695" w:rsidRDefault="003800F8" w:rsidP="00DB75D5">
            <w:pPr>
              <w:jc w:val="center"/>
              <w:rPr>
                <w:rFonts w:ascii="GHEA Grapalat" w:hAnsi="GHEA Grapalat"/>
                <w:b/>
                <w:sz w:val="20"/>
                <w:szCs w:val="20"/>
                <w:lang w:val="pt-BR"/>
              </w:rPr>
            </w:pPr>
            <w:r w:rsidRPr="00795695">
              <w:rPr>
                <w:rFonts w:ascii="GHEA Grapalat" w:hAnsi="GHEA Grapalat" w:cs="Sylfaen"/>
                <w:b/>
                <w:sz w:val="20"/>
                <w:szCs w:val="20"/>
                <w:lang w:val="pt-BR"/>
              </w:rPr>
              <w:t>Ավարտը</w:t>
            </w:r>
          </w:p>
        </w:tc>
      </w:tr>
      <w:tr w:rsidR="003800F8" w:rsidRPr="00C02571" w14:paraId="7D8C937F" w14:textId="77777777" w:rsidTr="00824AF1">
        <w:trPr>
          <w:trHeight w:val="1302"/>
          <w:jc w:val="center"/>
        </w:trPr>
        <w:tc>
          <w:tcPr>
            <w:tcW w:w="540" w:type="dxa"/>
            <w:vAlign w:val="center"/>
          </w:tcPr>
          <w:p w14:paraId="75DF66EA" w14:textId="77777777" w:rsidR="003800F8" w:rsidRPr="00CC67C6" w:rsidRDefault="003800F8" w:rsidP="00DB75D5">
            <w:pPr>
              <w:jc w:val="both"/>
              <w:rPr>
                <w:rFonts w:ascii="GHEA Grapalat" w:hAnsi="GHEA Grapalat" w:cs="Sylfaen"/>
                <w:sz w:val="20"/>
                <w:szCs w:val="20"/>
                <w:lang w:val="hy-AM"/>
              </w:rPr>
            </w:pPr>
            <w:r w:rsidRPr="00CC67C6">
              <w:rPr>
                <w:rFonts w:ascii="GHEA Grapalat" w:hAnsi="GHEA Grapalat" w:cs="Sylfaen"/>
                <w:sz w:val="20"/>
                <w:szCs w:val="20"/>
                <w:lang w:val="hy-AM"/>
              </w:rPr>
              <w:t>1</w:t>
            </w:r>
          </w:p>
        </w:tc>
        <w:tc>
          <w:tcPr>
            <w:tcW w:w="3809" w:type="dxa"/>
            <w:vAlign w:val="center"/>
          </w:tcPr>
          <w:p w14:paraId="167C0849" w14:textId="35914842" w:rsidR="003800F8" w:rsidRPr="00CC67C6" w:rsidRDefault="00F572CC" w:rsidP="00F97F13">
            <w:pPr>
              <w:jc w:val="both"/>
              <w:rPr>
                <w:rFonts w:ascii="GHEA Grapalat" w:hAnsi="GHEA Grapalat" w:cs="Sylfaen"/>
                <w:b/>
                <w:sz w:val="20"/>
                <w:szCs w:val="20"/>
                <w:lang w:val="pt-BR"/>
              </w:rPr>
            </w:pPr>
            <w:r w:rsidRPr="00CC67C6">
              <w:rPr>
                <w:rFonts w:ascii="GHEA Grapalat" w:hAnsi="GHEA Grapalat"/>
                <w:b/>
                <w:sz w:val="20"/>
                <w:szCs w:val="20"/>
                <w:lang w:val="hy-AM"/>
              </w:rPr>
              <w:t>«</w:t>
            </w:r>
            <w:r w:rsidR="00F97F13" w:rsidRPr="00F97F13">
              <w:rPr>
                <w:rFonts w:ascii="Sylfaen" w:hAnsi="Sylfaen" w:cs="Tahoma"/>
                <w:b/>
                <w:color w:val="000000"/>
                <w:sz w:val="22"/>
                <w:lang w:val="hy-AM"/>
              </w:rPr>
              <w:t xml:space="preserve">Հրազդանի   Մանկապատանեկան  </w:t>
            </w:r>
            <w:r w:rsidR="00F97F13" w:rsidRPr="00F97F13">
              <w:rPr>
                <w:rFonts w:ascii="GHEA Grapalat" w:hAnsi="GHEA Grapalat" w:cs="Tahoma"/>
                <w:b/>
                <w:color w:val="000000"/>
                <w:sz w:val="22"/>
                <w:lang w:val="hy-AM"/>
              </w:rPr>
              <w:t>Ստեղծագործական  Կենտրոն</w:t>
            </w:r>
            <w:r w:rsidRPr="00CC67C6">
              <w:rPr>
                <w:rFonts w:ascii="GHEA Grapalat" w:hAnsi="GHEA Grapalat"/>
                <w:b/>
                <w:sz w:val="20"/>
                <w:szCs w:val="20"/>
                <w:lang w:val="hy-AM"/>
              </w:rPr>
              <w:t xml:space="preserve">» </w:t>
            </w:r>
            <w:r w:rsidR="003800F8" w:rsidRPr="00CC67C6">
              <w:rPr>
                <w:rFonts w:ascii="GHEA Grapalat" w:hAnsi="GHEA Grapalat"/>
                <w:b/>
                <w:sz w:val="20"/>
                <w:szCs w:val="20"/>
                <w:lang w:val="hy-AM"/>
              </w:rPr>
              <w:t>ՀՈԱԿ-ի</w:t>
            </w:r>
            <w:r w:rsidR="00F97F13" w:rsidRPr="00FD3599">
              <w:rPr>
                <w:rFonts w:ascii="GHEA Grapalat" w:hAnsi="GHEA Grapalat"/>
                <w:b/>
                <w:sz w:val="20"/>
                <w:szCs w:val="20"/>
                <w:lang w:val="hy-AM"/>
              </w:rPr>
              <w:t xml:space="preserve"> </w:t>
            </w:r>
            <w:r w:rsidR="00F97F13" w:rsidRPr="00F97F13">
              <w:rPr>
                <w:rFonts w:ascii="GHEA Grapalat" w:hAnsi="GHEA Grapalat"/>
                <w:b/>
                <w:sz w:val="20"/>
                <w:szCs w:val="20"/>
                <w:lang w:val="hy-AM"/>
              </w:rPr>
              <w:t>գազամոնտաժման եվ ջեռուցման համակարգի կառուցման աշխատանքներ</w:t>
            </w:r>
            <w:r w:rsidR="003800F8" w:rsidRPr="00CC67C6">
              <w:rPr>
                <w:rFonts w:ascii="GHEA Grapalat" w:hAnsi="GHEA Grapalat"/>
                <w:b/>
                <w:sz w:val="20"/>
                <w:szCs w:val="20"/>
                <w:lang w:val="hy-AM"/>
              </w:rPr>
              <w:t xml:space="preserve"> </w:t>
            </w:r>
          </w:p>
        </w:tc>
        <w:tc>
          <w:tcPr>
            <w:tcW w:w="3415" w:type="dxa"/>
            <w:vAlign w:val="center"/>
          </w:tcPr>
          <w:p w14:paraId="2F5693F0" w14:textId="7576F9E4" w:rsidR="003800F8" w:rsidRPr="00CC67C6" w:rsidRDefault="003800F8" w:rsidP="003800F8">
            <w:pPr>
              <w:jc w:val="both"/>
              <w:rPr>
                <w:rFonts w:ascii="GHEA Grapalat" w:hAnsi="GHEA Grapalat" w:cs="Sylfaen"/>
                <w:sz w:val="20"/>
                <w:szCs w:val="20"/>
                <w:lang w:val="pt-BR"/>
              </w:rPr>
            </w:pPr>
            <w:r w:rsidRPr="00CC67C6">
              <w:rPr>
                <w:rFonts w:ascii="GHEA Grapalat" w:hAnsi="GHEA Grapalat" w:cs="Calibri"/>
                <w:bCs/>
                <w:iCs/>
                <w:sz w:val="20"/>
                <w:szCs w:val="20"/>
                <w:lang w:val="hy-AM"/>
              </w:rPr>
              <w:t>Պայմանա</w:t>
            </w:r>
            <w:r w:rsidR="00E97061">
              <w:rPr>
                <w:rFonts w:ascii="GHEA Grapalat" w:hAnsi="GHEA Grapalat" w:cs="Calibri"/>
                <w:bCs/>
                <w:iCs/>
                <w:sz w:val="20"/>
                <w:szCs w:val="20"/>
                <w:lang w:val="hy-AM"/>
              </w:rPr>
              <w:t xml:space="preserve">գիրն ուժի մեջ մտնելու հաջորդող </w:t>
            </w:r>
            <w:r w:rsidRPr="00CC67C6">
              <w:rPr>
                <w:rFonts w:ascii="GHEA Grapalat" w:hAnsi="GHEA Grapalat" w:cs="Calibri"/>
                <w:bCs/>
                <w:iCs/>
                <w:sz w:val="20"/>
                <w:szCs w:val="20"/>
                <w:lang w:val="hy-AM"/>
              </w:rPr>
              <w:t>աշխատանքային օր</w:t>
            </w:r>
            <w:r w:rsidRPr="00CC67C6">
              <w:rPr>
                <w:rFonts w:ascii="GHEA Grapalat" w:hAnsi="GHEA Grapalat" w:cs="Calibri"/>
                <w:bCs/>
                <w:iCs/>
                <w:sz w:val="20"/>
                <w:szCs w:val="20"/>
              </w:rPr>
              <w:t>վանից</w:t>
            </w:r>
          </w:p>
        </w:tc>
        <w:tc>
          <w:tcPr>
            <w:tcW w:w="2989" w:type="dxa"/>
            <w:vAlign w:val="center"/>
          </w:tcPr>
          <w:p w14:paraId="2776399A" w14:textId="19F6C4D9" w:rsidR="003800F8" w:rsidRPr="00CC67C6" w:rsidRDefault="00F97F13" w:rsidP="00F97F13">
            <w:pPr>
              <w:jc w:val="center"/>
              <w:rPr>
                <w:rFonts w:ascii="GHEA Grapalat" w:hAnsi="GHEA Grapalat"/>
                <w:color w:val="0000FF"/>
                <w:sz w:val="20"/>
                <w:szCs w:val="20"/>
                <w:lang w:val="hy-AM"/>
              </w:rPr>
            </w:pPr>
            <w:r>
              <w:rPr>
                <w:rFonts w:ascii="GHEA Grapalat" w:hAnsi="GHEA Grapalat"/>
                <w:sz w:val="20"/>
                <w:szCs w:val="20"/>
              </w:rPr>
              <w:t>60 օրացույցային օր</w:t>
            </w:r>
            <w:r w:rsidR="0044072F" w:rsidRPr="00CC67C6">
              <w:rPr>
                <w:rFonts w:ascii="GHEA Grapalat" w:hAnsi="GHEA Grapalat"/>
                <w:sz w:val="20"/>
                <w:szCs w:val="20"/>
                <w:lang w:val="pt-BR"/>
              </w:rPr>
              <w:t>:</w:t>
            </w:r>
          </w:p>
        </w:tc>
      </w:tr>
      <w:tr w:rsidR="003800F8" w:rsidRPr="003A1C74" w14:paraId="5FA5484D" w14:textId="77777777" w:rsidTr="00824AF1">
        <w:trPr>
          <w:cantSplit/>
          <w:trHeight w:val="586"/>
          <w:jc w:val="center"/>
        </w:trPr>
        <w:tc>
          <w:tcPr>
            <w:tcW w:w="4349" w:type="dxa"/>
            <w:gridSpan w:val="2"/>
            <w:vAlign w:val="center"/>
          </w:tcPr>
          <w:p w14:paraId="15036514" w14:textId="77777777" w:rsidR="003800F8" w:rsidRPr="003A1C74" w:rsidRDefault="003800F8" w:rsidP="00DB75D5">
            <w:pPr>
              <w:rPr>
                <w:rFonts w:ascii="GHEA Grapalat" w:hAnsi="GHEA Grapalat"/>
                <w:b/>
                <w:sz w:val="20"/>
                <w:szCs w:val="20"/>
                <w:lang w:val="pt-BR"/>
              </w:rPr>
            </w:pPr>
            <w:r w:rsidRPr="003A1C74">
              <w:rPr>
                <w:rFonts w:ascii="GHEA Grapalat" w:hAnsi="GHEA Grapalat" w:cs="Sylfaen"/>
                <w:b/>
                <w:sz w:val="20"/>
                <w:szCs w:val="20"/>
                <w:lang w:val="pt-BR"/>
              </w:rPr>
              <w:t>ԸՆԴԱՄԵՆԸ</w:t>
            </w:r>
          </w:p>
        </w:tc>
        <w:tc>
          <w:tcPr>
            <w:tcW w:w="3415" w:type="dxa"/>
            <w:vAlign w:val="center"/>
          </w:tcPr>
          <w:p w14:paraId="3E496025" w14:textId="77777777" w:rsidR="003800F8" w:rsidRPr="003A1C74" w:rsidRDefault="003800F8" w:rsidP="00DB75D5">
            <w:pPr>
              <w:jc w:val="center"/>
              <w:rPr>
                <w:rFonts w:ascii="GHEA Grapalat" w:hAnsi="GHEA Grapalat"/>
                <w:b/>
                <w:sz w:val="20"/>
                <w:szCs w:val="20"/>
                <w:lang w:val="pt-BR"/>
              </w:rPr>
            </w:pPr>
          </w:p>
        </w:tc>
        <w:tc>
          <w:tcPr>
            <w:tcW w:w="2989" w:type="dxa"/>
            <w:vAlign w:val="center"/>
          </w:tcPr>
          <w:p w14:paraId="1FFA47E8" w14:textId="77777777" w:rsidR="003800F8" w:rsidRPr="003A1C74" w:rsidRDefault="003800F8" w:rsidP="00DB75D5">
            <w:pPr>
              <w:jc w:val="center"/>
              <w:rPr>
                <w:rFonts w:ascii="GHEA Grapalat" w:hAnsi="GHEA Grapalat"/>
                <w:b/>
                <w:sz w:val="20"/>
                <w:szCs w:val="20"/>
                <w:lang w:val="pt-BR"/>
              </w:rPr>
            </w:pPr>
          </w:p>
        </w:tc>
      </w:tr>
    </w:tbl>
    <w:p w14:paraId="64BB6192" w14:textId="77777777" w:rsidR="003800F8" w:rsidRDefault="003800F8" w:rsidP="00F02279">
      <w:pPr>
        <w:jc w:val="right"/>
        <w:rPr>
          <w:rFonts w:ascii="GHEA Grapalat" w:hAnsi="GHEA Grapalat"/>
          <w:i/>
          <w:sz w:val="18"/>
        </w:rPr>
      </w:pPr>
    </w:p>
    <w:p w14:paraId="039B13D5" w14:textId="77777777" w:rsidR="003800F8" w:rsidRDefault="003800F8" w:rsidP="00F02279">
      <w:pPr>
        <w:jc w:val="right"/>
        <w:rPr>
          <w:rFonts w:ascii="GHEA Grapalat" w:hAnsi="GHEA Grapalat"/>
          <w:i/>
          <w:sz w:val="18"/>
        </w:rPr>
      </w:pPr>
    </w:p>
    <w:p w14:paraId="6F54742B" w14:textId="77777777" w:rsidR="003800F8" w:rsidRDefault="003800F8" w:rsidP="00F02279">
      <w:pPr>
        <w:jc w:val="right"/>
        <w:rPr>
          <w:rFonts w:ascii="GHEA Grapalat" w:hAnsi="GHEA Grapalat"/>
          <w:i/>
          <w:sz w:val="18"/>
        </w:rPr>
      </w:pPr>
    </w:p>
    <w:tbl>
      <w:tblPr>
        <w:tblW w:w="9639" w:type="dxa"/>
        <w:jc w:val="center"/>
        <w:tblLayout w:type="fixed"/>
        <w:tblLook w:val="0000" w:firstRow="0" w:lastRow="0" w:firstColumn="0" w:lastColumn="0" w:noHBand="0" w:noVBand="0"/>
      </w:tblPr>
      <w:tblGrid>
        <w:gridCol w:w="4536"/>
        <w:gridCol w:w="760"/>
        <w:gridCol w:w="4343"/>
      </w:tblGrid>
      <w:tr w:rsidR="003800F8" w:rsidRPr="00E6597C" w14:paraId="59FB788B" w14:textId="77777777" w:rsidTr="00DB75D5">
        <w:trPr>
          <w:jc w:val="center"/>
        </w:trPr>
        <w:tc>
          <w:tcPr>
            <w:tcW w:w="4536" w:type="dxa"/>
          </w:tcPr>
          <w:p w14:paraId="3AB4CF01" w14:textId="77777777" w:rsidR="003800F8" w:rsidRPr="00E6597C" w:rsidRDefault="003800F8" w:rsidP="00DB75D5">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45761C46" w14:textId="77777777" w:rsidR="003800F8" w:rsidRPr="00E6597C" w:rsidRDefault="003800F8" w:rsidP="00DB75D5">
            <w:pPr>
              <w:rPr>
                <w:rFonts w:ascii="GHEA Grapalat" w:hAnsi="GHEA Grapalat"/>
                <w:sz w:val="22"/>
                <w:szCs w:val="22"/>
                <w:lang w:val="ru-RU"/>
              </w:rPr>
            </w:pPr>
          </w:p>
          <w:p w14:paraId="5F278B22" w14:textId="77777777" w:rsidR="003800F8" w:rsidRPr="00E6597C" w:rsidRDefault="003800F8" w:rsidP="00DB75D5">
            <w:pPr>
              <w:rPr>
                <w:rFonts w:ascii="GHEA Grapalat" w:hAnsi="GHEA Grapalat"/>
                <w:lang w:val="ru-RU"/>
              </w:rPr>
            </w:pPr>
          </w:p>
          <w:p w14:paraId="0B11922A" w14:textId="77777777" w:rsidR="003800F8" w:rsidRPr="00E6597C" w:rsidRDefault="003800F8" w:rsidP="00DB75D5">
            <w:pPr>
              <w:jc w:val="center"/>
              <w:rPr>
                <w:rFonts w:ascii="GHEA Grapalat" w:hAnsi="GHEA Grapalat"/>
                <w:lang w:val="ru-RU"/>
              </w:rPr>
            </w:pPr>
            <w:r w:rsidRPr="00E6597C">
              <w:rPr>
                <w:rFonts w:ascii="GHEA Grapalat" w:hAnsi="GHEA Grapalat"/>
                <w:lang w:val="ru-RU"/>
              </w:rPr>
              <w:t>---------------------------------</w:t>
            </w:r>
          </w:p>
          <w:p w14:paraId="3C20FD92" w14:textId="77777777" w:rsidR="003800F8" w:rsidRPr="00E6597C" w:rsidRDefault="003800F8" w:rsidP="00DB75D5">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8AC993D" w14:textId="77777777" w:rsidR="003800F8" w:rsidRPr="00E6597C" w:rsidRDefault="003800F8" w:rsidP="00DB75D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707F92C6" w14:textId="77777777" w:rsidR="003800F8" w:rsidRPr="00E6597C" w:rsidRDefault="003800F8" w:rsidP="00DB75D5">
            <w:pPr>
              <w:spacing w:line="360" w:lineRule="auto"/>
              <w:jc w:val="center"/>
              <w:rPr>
                <w:rFonts w:ascii="GHEA Grapalat" w:hAnsi="GHEA Grapalat"/>
                <w:lang w:val="ru-RU"/>
              </w:rPr>
            </w:pPr>
          </w:p>
        </w:tc>
        <w:tc>
          <w:tcPr>
            <w:tcW w:w="4343" w:type="dxa"/>
          </w:tcPr>
          <w:p w14:paraId="692E990F" w14:textId="77777777" w:rsidR="003800F8" w:rsidRDefault="003800F8" w:rsidP="00DB75D5">
            <w:pPr>
              <w:jc w:val="center"/>
              <w:rPr>
                <w:rFonts w:ascii="GHEA Grapalat" w:hAnsi="GHEA Grapalat"/>
              </w:rPr>
            </w:pPr>
            <w:r w:rsidRPr="003A1C74">
              <w:rPr>
                <w:rFonts w:ascii="GHEA Grapalat" w:hAnsi="GHEA Grapalat" w:cs="Sylfaen"/>
                <w:b/>
                <w:bCs/>
                <w:sz w:val="22"/>
                <w:szCs w:val="22"/>
                <w:lang w:val="pt-BR"/>
              </w:rPr>
              <w:t>ԿԱՊԱԼԱՌՈՒ</w:t>
            </w:r>
            <w:r w:rsidRPr="00E6597C">
              <w:rPr>
                <w:rFonts w:ascii="GHEA Grapalat" w:hAnsi="GHEA Grapalat"/>
                <w:lang w:val="ru-RU"/>
              </w:rPr>
              <w:t xml:space="preserve"> </w:t>
            </w:r>
          </w:p>
          <w:p w14:paraId="3BB2BA47" w14:textId="77777777" w:rsidR="003800F8" w:rsidRPr="003800F8" w:rsidRDefault="003800F8" w:rsidP="00DB75D5">
            <w:pPr>
              <w:jc w:val="center"/>
              <w:rPr>
                <w:rFonts w:ascii="GHEA Grapalat" w:hAnsi="GHEA Grapalat"/>
              </w:rPr>
            </w:pPr>
          </w:p>
          <w:p w14:paraId="52A109DD" w14:textId="77777777" w:rsidR="003800F8" w:rsidRPr="00E6597C" w:rsidRDefault="003800F8" w:rsidP="00DB75D5">
            <w:pPr>
              <w:jc w:val="center"/>
              <w:rPr>
                <w:rFonts w:ascii="GHEA Grapalat" w:hAnsi="GHEA Grapalat"/>
                <w:lang w:val="ru-RU"/>
              </w:rPr>
            </w:pPr>
          </w:p>
          <w:p w14:paraId="0704357C" w14:textId="77777777" w:rsidR="003800F8" w:rsidRPr="00E6597C" w:rsidRDefault="003800F8" w:rsidP="00DB75D5">
            <w:pPr>
              <w:jc w:val="center"/>
              <w:rPr>
                <w:rFonts w:ascii="GHEA Grapalat" w:hAnsi="GHEA Grapalat"/>
                <w:lang w:val="ru-RU"/>
              </w:rPr>
            </w:pPr>
            <w:r w:rsidRPr="00E6597C">
              <w:rPr>
                <w:rFonts w:ascii="GHEA Grapalat" w:hAnsi="GHEA Grapalat"/>
                <w:lang w:val="ru-RU"/>
              </w:rPr>
              <w:t>---------------------------------</w:t>
            </w:r>
          </w:p>
          <w:p w14:paraId="4784937D" w14:textId="77777777" w:rsidR="003800F8" w:rsidRPr="00E6597C" w:rsidRDefault="003800F8" w:rsidP="00DB75D5">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441AFA27" w14:textId="77777777" w:rsidR="003800F8" w:rsidRPr="00E6597C" w:rsidRDefault="003800F8" w:rsidP="00DB75D5">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15F992C1" w14:textId="77777777" w:rsidR="003800F8" w:rsidRDefault="003800F8" w:rsidP="00F02279">
      <w:pPr>
        <w:jc w:val="right"/>
        <w:rPr>
          <w:rFonts w:ascii="GHEA Grapalat" w:hAnsi="GHEA Grapalat"/>
          <w:i/>
          <w:sz w:val="18"/>
        </w:rPr>
      </w:pPr>
    </w:p>
    <w:p w14:paraId="227FB6C7" w14:textId="77777777" w:rsidR="003800F8" w:rsidRDefault="003800F8" w:rsidP="00F02279">
      <w:pPr>
        <w:jc w:val="right"/>
        <w:rPr>
          <w:rFonts w:ascii="GHEA Grapalat" w:hAnsi="GHEA Grapalat"/>
          <w:i/>
          <w:sz w:val="18"/>
        </w:rPr>
      </w:pPr>
    </w:p>
    <w:p w14:paraId="1893C0C5" w14:textId="77777777" w:rsidR="003800F8" w:rsidRDefault="003800F8" w:rsidP="00F02279">
      <w:pPr>
        <w:jc w:val="right"/>
        <w:rPr>
          <w:rFonts w:ascii="GHEA Grapalat" w:hAnsi="GHEA Grapalat"/>
          <w:i/>
          <w:sz w:val="18"/>
        </w:rPr>
      </w:pPr>
    </w:p>
    <w:p w14:paraId="7756FC30" w14:textId="77777777" w:rsidR="003800F8" w:rsidRDefault="003800F8" w:rsidP="00F02279">
      <w:pPr>
        <w:jc w:val="right"/>
        <w:rPr>
          <w:rFonts w:ascii="GHEA Grapalat" w:hAnsi="GHEA Grapalat"/>
          <w:i/>
          <w:sz w:val="18"/>
        </w:rPr>
      </w:pPr>
    </w:p>
    <w:p w14:paraId="5F15A73C" w14:textId="77777777" w:rsidR="003800F8" w:rsidRDefault="003800F8" w:rsidP="00F02279">
      <w:pPr>
        <w:jc w:val="right"/>
        <w:rPr>
          <w:rFonts w:ascii="GHEA Grapalat" w:hAnsi="GHEA Grapalat"/>
          <w:i/>
          <w:sz w:val="18"/>
        </w:rPr>
      </w:pPr>
    </w:p>
    <w:p w14:paraId="5CBD94EB" w14:textId="77777777" w:rsidR="003800F8" w:rsidRDefault="003800F8" w:rsidP="00F02279">
      <w:pPr>
        <w:jc w:val="right"/>
        <w:rPr>
          <w:rFonts w:ascii="GHEA Grapalat" w:hAnsi="GHEA Grapalat"/>
          <w:i/>
          <w:sz w:val="18"/>
        </w:rPr>
      </w:pPr>
    </w:p>
    <w:p w14:paraId="7006D954" w14:textId="77777777" w:rsidR="003800F8" w:rsidRDefault="003800F8" w:rsidP="00F02279">
      <w:pPr>
        <w:jc w:val="right"/>
        <w:rPr>
          <w:rFonts w:ascii="GHEA Grapalat" w:hAnsi="GHEA Grapalat"/>
          <w:i/>
          <w:sz w:val="18"/>
        </w:rPr>
      </w:pPr>
    </w:p>
    <w:p w14:paraId="51CC632D" w14:textId="77777777" w:rsidR="003800F8" w:rsidRDefault="003800F8" w:rsidP="00F02279">
      <w:pPr>
        <w:jc w:val="right"/>
        <w:rPr>
          <w:rFonts w:ascii="GHEA Grapalat" w:hAnsi="GHEA Grapalat"/>
          <w:i/>
          <w:sz w:val="18"/>
        </w:rPr>
      </w:pPr>
    </w:p>
    <w:p w14:paraId="29059256" w14:textId="77777777" w:rsidR="003800F8" w:rsidRDefault="003800F8" w:rsidP="00F02279">
      <w:pPr>
        <w:jc w:val="right"/>
        <w:rPr>
          <w:rFonts w:ascii="GHEA Grapalat" w:hAnsi="GHEA Grapalat"/>
          <w:i/>
          <w:sz w:val="18"/>
        </w:rPr>
      </w:pPr>
    </w:p>
    <w:p w14:paraId="55CBB0AD" w14:textId="77777777" w:rsidR="003800F8" w:rsidRDefault="003800F8" w:rsidP="00F02279">
      <w:pPr>
        <w:jc w:val="right"/>
        <w:rPr>
          <w:rFonts w:ascii="GHEA Grapalat" w:hAnsi="GHEA Grapalat"/>
          <w:i/>
          <w:sz w:val="18"/>
        </w:rPr>
      </w:pPr>
    </w:p>
    <w:p w14:paraId="0245C8F9" w14:textId="77777777" w:rsidR="003800F8" w:rsidRDefault="003800F8" w:rsidP="00F02279">
      <w:pPr>
        <w:jc w:val="right"/>
        <w:rPr>
          <w:rFonts w:ascii="GHEA Grapalat" w:hAnsi="GHEA Grapalat"/>
          <w:i/>
          <w:sz w:val="18"/>
        </w:rPr>
      </w:pPr>
    </w:p>
    <w:p w14:paraId="4A3BB00E" w14:textId="77777777" w:rsidR="003800F8" w:rsidRDefault="003800F8" w:rsidP="00F02279">
      <w:pPr>
        <w:jc w:val="right"/>
        <w:rPr>
          <w:rFonts w:ascii="GHEA Grapalat" w:hAnsi="GHEA Grapalat"/>
          <w:i/>
          <w:sz w:val="18"/>
        </w:rPr>
      </w:pPr>
    </w:p>
    <w:p w14:paraId="6EDDDA62" w14:textId="77777777" w:rsidR="003800F8" w:rsidRDefault="003800F8" w:rsidP="00F02279">
      <w:pPr>
        <w:jc w:val="right"/>
        <w:rPr>
          <w:rFonts w:ascii="GHEA Grapalat" w:hAnsi="GHEA Grapalat"/>
          <w:i/>
          <w:sz w:val="18"/>
        </w:rPr>
      </w:pPr>
    </w:p>
    <w:p w14:paraId="500FD584" w14:textId="77777777" w:rsidR="003800F8" w:rsidRDefault="003800F8" w:rsidP="00F02279">
      <w:pPr>
        <w:jc w:val="right"/>
        <w:rPr>
          <w:rFonts w:ascii="GHEA Grapalat" w:hAnsi="GHEA Grapalat"/>
          <w:i/>
          <w:sz w:val="18"/>
        </w:rPr>
      </w:pPr>
    </w:p>
    <w:p w14:paraId="0A7F02CC" w14:textId="77777777" w:rsidR="003800F8" w:rsidRDefault="003800F8" w:rsidP="00F02279">
      <w:pPr>
        <w:jc w:val="right"/>
        <w:rPr>
          <w:rFonts w:ascii="GHEA Grapalat" w:hAnsi="GHEA Grapalat"/>
          <w:i/>
          <w:sz w:val="18"/>
        </w:rPr>
      </w:pPr>
    </w:p>
    <w:p w14:paraId="459AF76B" w14:textId="77777777" w:rsidR="003800F8" w:rsidRDefault="003800F8" w:rsidP="00F02279">
      <w:pPr>
        <w:jc w:val="right"/>
        <w:rPr>
          <w:rFonts w:ascii="GHEA Grapalat" w:hAnsi="GHEA Grapalat"/>
          <w:i/>
          <w:sz w:val="18"/>
        </w:rPr>
      </w:pPr>
    </w:p>
    <w:p w14:paraId="65129D42" w14:textId="77777777" w:rsidR="003800F8" w:rsidRDefault="003800F8" w:rsidP="00F02279">
      <w:pPr>
        <w:jc w:val="right"/>
        <w:rPr>
          <w:rFonts w:ascii="GHEA Grapalat" w:hAnsi="GHEA Grapalat"/>
          <w:i/>
          <w:sz w:val="18"/>
        </w:rPr>
      </w:pPr>
    </w:p>
    <w:p w14:paraId="1627E191" w14:textId="77777777" w:rsidR="003800F8" w:rsidRDefault="003800F8" w:rsidP="00F02279">
      <w:pPr>
        <w:jc w:val="right"/>
        <w:rPr>
          <w:rFonts w:ascii="GHEA Grapalat" w:hAnsi="GHEA Grapalat"/>
          <w:i/>
          <w:sz w:val="18"/>
        </w:rPr>
      </w:pPr>
    </w:p>
    <w:p w14:paraId="1305436E" w14:textId="77777777" w:rsidR="003800F8" w:rsidRDefault="003800F8" w:rsidP="00F02279">
      <w:pPr>
        <w:jc w:val="right"/>
        <w:rPr>
          <w:rFonts w:ascii="GHEA Grapalat" w:hAnsi="GHEA Grapalat"/>
          <w:i/>
          <w:sz w:val="18"/>
        </w:rPr>
      </w:pPr>
    </w:p>
    <w:p w14:paraId="4BF89EF0" w14:textId="77777777" w:rsidR="003800F8" w:rsidRDefault="003800F8" w:rsidP="00F02279">
      <w:pPr>
        <w:jc w:val="right"/>
        <w:rPr>
          <w:rFonts w:ascii="GHEA Grapalat" w:hAnsi="GHEA Grapalat"/>
          <w:i/>
          <w:sz w:val="18"/>
        </w:rPr>
      </w:pPr>
    </w:p>
    <w:p w14:paraId="1BF63E13" w14:textId="77777777" w:rsidR="003800F8" w:rsidRDefault="003800F8" w:rsidP="00F02279">
      <w:pPr>
        <w:jc w:val="right"/>
        <w:rPr>
          <w:rFonts w:ascii="GHEA Grapalat" w:hAnsi="GHEA Grapalat"/>
          <w:i/>
          <w:sz w:val="18"/>
        </w:rPr>
      </w:pPr>
    </w:p>
    <w:p w14:paraId="50B80D0F" w14:textId="77777777" w:rsidR="003800F8" w:rsidRDefault="003800F8" w:rsidP="00F02279">
      <w:pPr>
        <w:jc w:val="right"/>
        <w:rPr>
          <w:rFonts w:ascii="GHEA Grapalat" w:hAnsi="GHEA Grapalat"/>
          <w:i/>
          <w:sz w:val="18"/>
        </w:rPr>
      </w:pPr>
    </w:p>
    <w:p w14:paraId="3FD9CE18" w14:textId="77777777" w:rsidR="003800F8" w:rsidRDefault="003800F8" w:rsidP="00F02279">
      <w:pPr>
        <w:jc w:val="right"/>
        <w:rPr>
          <w:rFonts w:ascii="GHEA Grapalat" w:hAnsi="GHEA Grapalat"/>
          <w:i/>
          <w:sz w:val="18"/>
        </w:rPr>
      </w:pPr>
    </w:p>
    <w:p w14:paraId="21C439CD" w14:textId="77777777" w:rsidR="003800F8" w:rsidRDefault="003800F8" w:rsidP="00F02279">
      <w:pPr>
        <w:jc w:val="right"/>
        <w:rPr>
          <w:rFonts w:ascii="GHEA Grapalat" w:hAnsi="GHEA Grapalat"/>
          <w:i/>
          <w:sz w:val="18"/>
        </w:rPr>
      </w:pPr>
    </w:p>
    <w:p w14:paraId="7FEA2118" w14:textId="77777777" w:rsidR="003800F8" w:rsidRDefault="003800F8" w:rsidP="00F02279">
      <w:pPr>
        <w:jc w:val="right"/>
        <w:rPr>
          <w:rFonts w:ascii="GHEA Grapalat" w:hAnsi="GHEA Grapalat"/>
          <w:i/>
          <w:sz w:val="18"/>
        </w:rPr>
      </w:pPr>
    </w:p>
    <w:p w14:paraId="54049BB1" w14:textId="77777777" w:rsidR="003800F8" w:rsidRDefault="003800F8" w:rsidP="00F02279">
      <w:pPr>
        <w:jc w:val="right"/>
        <w:rPr>
          <w:rFonts w:ascii="GHEA Grapalat" w:hAnsi="GHEA Grapalat"/>
          <w:i/>
          <w:sz w:val="18"/>
        </w:rPr>
      </w:pPr>
    </w:p>
    <w:p w14:paraId="6A87ECE6" w14:textId="77777777" w:rsidR="00F07219" w:rsidRDefault="00F07219" w:rsidP="00F02279">
      <w:pPr>
        <w:jc w:val="right"/>
        <w:rPr>
          <w:rFonts w:ascii="GHEA Grapalat" w:hAnsi="GHEA Grapalat"/>
          <w:i/>
          <w:sz w:val="18"/>
          <w:lang w:val="hy-AM"/>
        </w:rPr>
      </w:pPr>
    </w:p>
    <w:p w14:paraId="7B981136" w14:textId="77777777" w:rsidR="00F07219" w:rsidRDefault="00F07219" w:rsidP="00F02279">
      <w:pPr>
        <w:jc w:val="right"/>
        <w:rPr>
          <w:rFonts w:ascii="GHEA Grapalat" w:hAnsi="GHEA Grapalat"/>
          <w:i/>
          <w:sz w:val="18"/>
          <w:lang w:val="hy-AM"/>
        </w:rPr>
      </w:pPr>
    </w:p>
    <w:p w14:paraId="70C54968"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lastRenderedPageBreak/>
        <w:t>Հավելված N 2</w:t>
      </w:r>
    </w:p>
    <w:p w14:paraId="5B9E1A62"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5B670854" w14:textId="14C02238"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w:t>
      </w:r>
      <w:r w:rsidR="00B72F44">
        <w:rPr>
          <w:rFonts w:ascii="GHEA Grapalat" w:hAnsi="GHEA Grapalat"/>
          <w:i/>
          <w:sz w:val="18"/>
          <w:lang w:val="hy-AM"/>
        </w:rPr>
        <w:t>«</w:t>
      </w:r>
      <w:r w:rsidR="00F97F13" w:rsidRPr="00F97F13">
        <w:rPr>
          <w:rFonts w:ascii="GHEA Grapalat" w:hAnsi="GHEA Grapalat"/>
          <w:b/>
          <w:i/>
          <w:sz w:val="20"/>
          <w:lang w:val="hy-AM"/>
        </w:rPr>
        <w:t>ՄՍԿ-ԳՀԱՇՁԲ-24/06</w:t>
      </w:r>
      <w:r w:rsidR="00B72F44" w:rsidRPr="00E6597C">
        <w:rPr>
          <w:rFonts w:ascii="GHEA Grapalat" w:hAnsi="GHEA Grapalat"/>
          <w:i/>
          <w:sz w:val="18"/>
          <w:lang w:val="hy-AM"/>
        </w:rPr>
        <w:t>»</w:t>
      </w:r>
      <w:r w:rsidRPr="00E6597C">
        <w:rPr>
          <w:rFonts w:ascii="GHEA Grapalat" w:hAnsi="GHEA Grapalat"/>
          <w:i/>
          <w:sz w:val="18"/>
          <w:lang w:val="hy-AM"/>
        </w:rPr>
        <w:t xml:space="preserve"> ծածկագրով պայմանագրի</w:t>
      </w:r>
    </w:p>
    <w:p w14:paraId="1AB7597B" w14:textId="77777777" w:rsidR="00F02279" w:rsidRPr="000925E0" w:rsidRDefault="00F02279" w:rsidP="00F02279">
      <w:pPr>
        <w:tabs>
          <w:tab w:val="left" w:pos="9540"/>
        </w:tabs>
        <w:rPr>
          <w:rFonts w:ascii="GHEA Grapalat" w:hAnsi="GHEA Grapalat"/>
          <w:sz w:val="20"/>
          <w:lang w:val="hy-AM"/>
        </w:rPr>
      </w:pPr>
    </w:p>
    <w:p w14:paraId="06F08ACB" w14:textId="77777777" w:rsidR="00F02279" w:rsidRPr="000925E0" w:rsidRDefault="00F02279" w:rsidP="00F02279">
      <w:pPr>
        <w:tabs>
          <w:tab w:val="left" w:pos="9540"/>
        </w:tabs>
        <w:rPr>
          <w:rFonts w:ascii="GHEA Grapalat" w:hAnsi="GHEA Grapalat"/>
          <w:sz w:val="20"/>
          <w:lang w:val="hy-AM"/>
        </w:rPr>
      </w:pPr>
    </w:p>
    <w:p w14:paraId="55094FAF" w14:textId="4ED58677" w:rsidR="00F02279" w:rsidRPr="000925E0" w:rsidRDefault="00F02279" w:rsidP="00F02279">
      <w:pPr>
        <w:jc w:val="center"/>
        <w:rPr>
          <w:rFonts w:ascii="GHEA Grapalat" w:hAnsi="GHEA Grapalat"/>
          <w:sz w:val="20"/>
          <w:lang w:val="hy-AM"/>
        </w:rPr>
      </w:pP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b/>
          <w:sz w:val="20"/>
          <w:lang w:val="hy-AM"/>
        </w:rPr>
        <w:t>ՎՃԱՐՄԱՆ ԺԱՄԱՆԱԿԱՑՈՒՅՑ</w:t>
      </w:r>
    </w:p>
    <w:p w14:paraId="6142C06B" w14:textId="77777777" w:rsidR="00F02279" w:rsidRPr="00E6597C" w:rsidRDefault="00F02279" w:rsidP="00F02279">
      <w:pPr>
        <w:jc w:val="right"/>
        <w:rPr>
          <w:rFonts w:ascii="GHEA Grapalat" w:hAnsi="GHEA Grapalat"/>
          <w:sz w:val="20"/>
        </w:rPr>
      </w:pPr>
      <w:r w:rsidRPr="000925E0">
        <w:rPr>
          <w:rFonts w:ascii="GHEA Grapalat" w:hAnsi="GHEA Grapalat"/>
          <w:sz w:val="20"/>
          <w:lang w:val="hy-AM"/>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1273"/>
        <w:gridCol w:w="1873"/>
        <w:gridCol w:w="415"/>
        <w:gridCol w:w="415"/>
        <w:gridCol w:w="415"/>
        <w:gridCol w:w="415"/>
        <w:gridCol w:w="415"/>
        <w:gridCol w:w="415"/>
        <w:gridCol w:w="415"/>
        <w:gridCol w:w="609"/>
        <w:gridCol w:w="511"/>
        <w:gridCol w:w="511"/>
        <w:gridCol w:w="415"/>
        <w:gridCol w:w="415"/>
        <w:gridCol w:w="923"/>
      </w:tblGrid>
      <w:tr w:rsidR="00F02279" w:rsidRPr="00E6597C" w14:paraId="24D380D9" w14:textId="77777777" w:rsidTr="00B72F44">
        <w:tc>
          <w:tcPr>
            <w:tcW w:w="10644" w:type="dxa"/>
            <w:gridSpan w:val="16"/>
          </w:tcPr>
          <w:p w14:paraId="58DCAC86" w14:textId="77777777" w:rsidR="00F02279" w:rsidRPr="00B72F44" w:rsidRDefault="00F02279" w:rsidP="00545BDE">
            <w:pPr>
              <w:jc w:val="center"/>
              <w:rPr>
                <w:rFonts w:ascii="GHEA Grapalat" w:hAnsi="GHEA Grapalat"/>
                <w:b/>
                <w:sz w:val="18"/>
                <w:lang w:val="es-ES"/>
              </w:rPr>
            </w:pPr>
            <w:r w:rsidRPr="00B72F44">
              <w:rPr>
                <w:rFonts w:ascii="GHEA Grapalat" w:hAnsi="GHEA Grapalat"/>
                <w:b/>
                <w:sz w:val="18"/>
                <w:lang w:val="es-ES"/>
              </w:rPr>
              <w:t>Աշխատանքի</w:t>
            </w:r>
          </w:p>
        </w:tc>
      </w:tr>
      <w:tr w:rsidR="00F02279" w:rsidRPr="00856D09" w14:paraId="29BF2041" w14:textId="77777777" w:rsidTr="00295E9B">
        <w:tc>
          <w:tcPr>
            <w:tcW w:w="1264" w:type="dxa"/>
            <w:vAlign w:val="center"/>
          </w:tcPr>
          <w:p w14:paraId="6102DB73"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331" w:type="dxa"/>
            <w:vAlign w:val="center"/>
          </w:tcPr>
          <w:p w14:paraId="45A9A3B8"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965" w:type="dxa"/>
            <w:vAlign w:val="center"/>
          </w:tcPr>
          <w:p w14:paraId="17FA94A0"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084" w:type="dxa"/>
            <w:gridSpan w:val="13"/>
            <w:vAlign w:val="center"/>
          </w:tcPr>
          <w:p w14:paraId="03247C3F" w14:textId="27DC7086" w:rsidR="00F02279" w:rsidRPr="00E6597C" w:rsidRDefault="00F02279" w:rsidP="00B72F44">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B72F44">
              <w:rPr>
                <w:rFonts w:ascii="GHEA Grapalat" w:hAnsi="GHEA Grapalat"/>
                <w:sz w:val="18"/>
                <w:lang w:val="hy-AM"/>
              </w:rPr>
              <w:t>24</w:t>
            </w:r>
            <w:r w:rsidRPr="00E6597C">
              <w:rPr>
                <w:rFonts w:ascii="GHEA Grapalat" w:hAnsi="GHEA Grapalat"/>
                <w:sz w:val="18"/>
                <w:lang w:val="es-ES"/>
              </w:rPr>
              <w:t>թ-ին` ըստ ամիսների, այդ թվում**</w:t>
            </w:r>
          </w:p>
        </w:tc>
      </w:tr>
      <w:tr w:rsidR="00F97F13" w:rsidRPr="00E6597C" w14:paraId="37CA813B" w14:textId="77777777" w:rsidTr="00295E9B">
        <w:trPr>
          <w:trHeight w:val="1538"/>
        </w:trPr>
        <w:tc>
          <w:tcPr>
            <w:tcW w:w="1264" w:type="dxa"/>
          </w:tcPr>
          <w:p w14:paraId="24452D44" w14:textId="77777777" w:rsidR="00F97F13" w:rsidRPr="00E6597C" w:rsidRDefault="00F97F13" w:rsidP="00545BDE">
            <w:pPr>
              <w:jc w:val="center"/>
              <w:rPr>
                <w:rFonts w:ascii="GHEA Grapalat" w:hAnsi="GHEA Grapalat"/>
                <w:sz w:val="20"/>
                <w:lang w:val="es-ES"/>
              </w:rPr>
            </w:pPr>
          </w:p>
        </w:tc>
        <w:tc>
          <w:tcPr>
            <w:tcW w:w="1331" w:type="dxa"/>
          </w:tcPr>
          <w:p w14:paraId="0CE65768" w14:textId="77777777" w:rsidR="00F97F13" w:rsidRPr="00E6597C" w:rsidRDefault="00F97F13" w:rsidP="00545BDE">
            <w:pPr>
              <w:jc w:val="center"/>
              <w:rPr>
                <w:rFonts w:ascii="GHEA Grapalat" w:hAnsi="GHEA Grapalat"/>
                <w:sz w:val="20"/>
                <w:lang w:val="es-ES"/>
              </w:rPr>
            </w:pPr>
          </w:p>
        </w:tc>
        <w:tc>
          <w:tcPr>
            <w:tcW w:w="1965" w:type="dxa"/>
            <w:vAlign w:val="center"/>
          </w:tcPr>
          <w:p w14:paraId="7BB3F21E" w14:textId="057F464E" w:rsidR="00F97F13" w:rsidRPr="00E6597C" w:rsidRDefault="00F97F13" w:rsidP="00545BDE">
            <w:pPr>
              <w:jc w:val="center"/>
              <w:rPr>
                <w:rFonts w:ascii="GHEA Grapalat" w:hAnsi="GHEA Grapalat"/>
                <w:sz w:val="20"/>
                <w:lang w:val="es-ES"/>
              </w:rPr>
            </w:pPr>
          </w:p>
        </w:tc>
        <w:tc>
          <w:tcPr>
            <w:tcW w:w="426" w:type="dxa"/>
            <w:textDirection w:val="btLr"/>
            <w:vAlign w:val="center"/>
          </w:tcPr>
          <w:p w14:paraId="415C51B9"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26" w:type="dxa"/>
            <w:textDirection w:val="btLr"/>
            <w:vAlign w:val="center"/>
          </w:tcPr>
          <w:p w14:paraId="0DB8048C" w14:textId="77777777" w:rsidR="00F97F13" w:rsidRPr="00E6597C" w:rsidRDefault="00F97F13"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26" w:type="dxa"/>
            <w:textDirection w:val="btLr"/>
            <w:vAlign w:val="center"/>
          </w:tcPr>
          <w:p w14:paraId="67931645"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27" w:type="dxa"/>
            <w:textDirection w:val="btLr"/>
            <w:vAlign w:val="center"/>
          </w:tcPr>
          <w:p w14:paraId="10CA43BD" w14:textId="77777777" w:rsidR="00F97F13" w:rsidRPr="00E6597C" w:rsidRDefault="00F97F13"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27" w:type="dxa"/>
            <w:textDirection w:val="btLr"/>
            <w:vAlign w:val="center"/>
          </w:tcPr>
          <w:p w14:paraId="3A956800"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27" w:type="dxa"/>
            <w:textDirection w:val="btLr"/>
            <w:vAlign w:val="center"/>
          </w:tcPr>
          <w:p w14:paraId="10C3A6A3"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27" w:type="dxa"/>
            <w:textDirection w:val="btLr"/>
            <w:vAlign w:val="center"/>
          </w:tcPr>
          <w:p w14:paraId="3CDC7E80"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27" w:type="dxa"/>
            <w:textDirection w:val="btLr"/>
            <w:vAlign w:val="center"/>
          </w:tcPr>
          <w:p w14:paraId="71EDD2AF"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27" w:type="dxa"/>
            <w:textDirection w:val="btLr"/>
            <w:vAlign w:val="center"/>
          </w:tcPr>
          <w:p w14:paraId="4BB869C7"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27" w:type="dxa"/>
            <w:textDirection w:val="btLr"/>
            <w:vAlign w:val="center"/>
          </w:tcPr>
          <w:p w14:paraId="7CBEC7D6"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27" w:type="dxa"/>
            <w:textDirection w:val="btLr"/>
            <w:vAlign w:val="center"/>
          </w:tcPr>
          <w:p w14:paraId="3E05670F"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27" w:type="dxa"/>
            <w:textDirection w:val="btLr"/>
            <w:vAlign w:val="center"/>
          </w:tcPr>
          <w:p w14:paraId="704F9046"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963" w:type="dxa"/>
            <w:vAlign w:val="center"/>
          </w:tcPr>
          <w:p w14:paraId="375EC7DD" w14:textId="77777777" w:rsidR="00F97F13" w:rsidRPr="00E6597C" w:rsidRDefault="00F97F13"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4A263BA2" w14:textId="77777777" w:rsidR="00F97F13" w:rsidRPr="00E6597C" w:rsidRDefault="00F97F13" w:rsidP="00545BDE">
            <w:pPr>
              <w:jc w:val="center"/>
              <w:rPr>
                <w:rFonts w:ascii="GHEA Grapalat" w:hAnsi="GHEA Grapalat"/>
                <w:sz w:val="18"/>
                <w:lang w:val="es-ES"/>
              </w:rPr>
            </w:pPr>
          </w:p>
        </w:tc>
      </w:tr>
      <w:tr w:rsidR="00295E9B" w:rsidRPr="00E6597C" w14:paraId="64F578D0" w14:textId="77777777" w:rsidTr="00295E9B">
        <w:trPr>
          <w:cantSplit/>
          <w:trHeight w:val="1538"/>
        </w:trPr>
        <w:tc>
          <w:tcPr>
            <w:tcW w:w="1264" w:type="dxa"/>
          </w:tcPr>
          <w:p w14:paraId="70D6F1B7" w14:textId="77777777" w:rsidR="00295E9B" w:rsidRDefault="00295E9B" w:rsidP="00545BDE">
            <w:pPr>
              <w:jc w:val="center"/>
              <w:rPr>
                <w:rFonts w:ascii="GHEA Grapalat" w:hAnsi="GHEA Grapalat"/>
                <w:sz w:val="20"/>
              </w:rPr>
            </w:pPr>
          </w:p>
          <w:p w14:paraId="0103F14C" w14:textId="77777777" w:rsidR="00295E9B" w:rsidRDefault="00295E9B" w:rsidP="00545BDE">
            <w:pPr>
              <w:jc w:val="center"/>
              <w:rPr>
                <w:rFonts w:ascii="GHEA Grapalat" w:hAnsi="GHEA Grapalat"/>
                <w:sz w:val="20"/>
              </w:rPr>
            </w:pPr>
          </w:p>
          <w:p w14:paraId="0F4C8ECF" w14:textId="77777777" w:rsidR="00295E9B" w:rsidRDefault="00295E9B" w:rsidP="00545BDE">
            <w:pPr>
              <w:jc w:val="center"/>
              <w:rPr>
                <w:rFonts w:ascii="GHEA Grapalat" w:hAnsi="GHEA Grapalat"/>
                <w:sz w:val="20"/>
              </w:rPr>
            </w:pPr>
          </w:p>
          <w:p w14:paraId="070F5666" w14:textId="77777777" w:rsidR="00295E9B" w:rsidRDefault="00295E9B" w:rsidP="00545BDE">
            <w:pPr>
              <w:jc w:val="center"/>
              <w:rPr>
                <w:rFonts w:ascii="GHEA Grapalat" w:hAnsi="GHEA Grapalat"/>
                <w:sz w:val="20"/>
              </w:rPr>
            </w:pPr>
          </w:p>
          <w:p w14:paraId="6ECC83EE" w14:textId="54A10C16" w:rsidR="00295E9B" w:rsidRPr="00B72F44" w:rsidRDefault="00295E9B" w:rsidP="00545BDE">
            <w:pPr>
              <w:jc w:val="center"/>
              <w:rPr>
                <w:rFonts w:ascii="GHEA Grapalat" w:hAnsi="GHEA Grapalat"/>
                <w:sz w:val="20"/>
                <w:lang w:val="hy-AM"/>
              </w:rPr>
            </w:pPr>
            <w:r>
              <w:rPr>
                <w:rFonts w:ascii="GHEA Grapalat" w:hAnsi="GHEA Grapalat"/>
                <w:sz w:val="20"/>
                <w:lang w:val="hy-AM"/>
              </w:rPr>
              <w:t>1</w:t>
            </w:r>
          </w:p>
        </w:tc>
        <w:tc>
          <w:tcPr>
            <w:tcW w:w="1331" w:type="dxa"/>
          </w:tcPr>
          <w:p w14:paraId="32DB1F7E" w14:textId="77777777" w:rsidR="00295E9B" w:rsidRDefault="00295E9B" w:rsidP="00545BDE">
            <w:pPr>
              <w:jc w:val="center"/>
              <w:rPr>
                <w:rFonts w:ascii="GHEA Grapalat" w:hAnsi="GHEA Grapalat"/>
                <w:sz w:val="20"/>
                <w:lang w:val="es-ES"/>
              </w:rPr>
            </w:pPr>
          </w:p>
          <w:p w14:paraId="1B53E2E4" w14:textId="77777777" w:rsidR="00295E9B" w:rsidRDefault="00295E9B" w:rsidP="00545BDE">
            <w:pPr>
              <w:jc w:val="center"/>
              <w:rPr>
                <w:rFonts w:ascii="GHEA Grapalat" w:hAnsi="GHEA Grapalat"/>
                <w:sz w:val="20"/>
                <w:lang w:val="es-ES"/>
              </w:rPr>
            </w:pPr>
          </w:p>
          <w:p w14:paraId="7C340E8E" w14:textId="77777777" w:rsidR="00295E9B" w:rsidRDefault="00295E9B" w:rsidP="00545BDE">
            <w:pPr>
              <w:jc w:val="center"/>
              <w:rPr>
                <w:rFonts w:ascii="GHEA Grapalat" w:hAnsi="GHEA Grapalat"/>
                <w:sz w:val="20"/>
                <w:lang w:val="es-ES"/>
              </w:rPr>
            </w:pPr>
          </w:p>
          <w:p w14:paraId="741F5398" w14:textId="77777777" w:rsidR="00295E9B" w:rsidRDefault="00295E9B" w:rsidP="00545BDE">
            <w:pPr>
              <w:jc w:val="center"/>
              <w:rPr>
                <w:rFonts w:ascii="GHEA Grapalat" w:hAnsi="GHEA Grapalat"/>
                <w:sz w:val="20"/>
                <w:lang w:val="es-ES"/>
              </w:rPr>
            </w:pPr>
          </w:p>
          <w:p w14:paraId="5D8E302D" w14:textId="77777777" w:rsidR="00295E9B" w:rsidRDefault="00295E9B" w:rsidP="00545BDE">
            <w:pPr>
              <w:jc w:val="center"/>
              <w:rPr>
                <w:rFonts w:ascii="GHEA Grapalat" w:hAnsi="GHEA Grapalat"/>
                <w:sz w:val="20"/>
                <w:lang w:val="es-ES"/>
              </w:rPr>
            </w:pPr>
            <w:r w:rsidRPr="00F97F13">
              <w:rPr>
                <w:rFonts w:ascii="GHEA Grapalat" w:hAnsi="GHEA Grapalat"/>
                <w:sz w:val="20"/>
                <w:lang w:val="es-ES"/>
              </w:rPr>
              <w:t>45231129</w:t>
            </w:r>
          </w:p>
          <w:p w14:paraId="36EE36F3" w14:textId="41B52661" w:rsidR="00295E9B" w:rsidRPr="00E6597C" w:rsidRDefault="00295E9B" w:rsidP="00545BDE">
            <w:pPr>
              <w:jc w:val="center"/>
              <w:rPr>
                <w:rFonts w:ascii="GHEA Grapalat" w:hAnsi="GHEA Grapalat"/>
                <w:sz w:val="20"/>
                <w:lang w:val="es-ES"/>
              </w:rPr>
            </w:pPr>
          </w:p>
        </w:tc>
        <w:tc>
          <w:tcPr>
            <w:tcW w:w="1965" w:type="dxa"/>
            <w:vAlign w:val="center"/>
          </w:tcPr>
          <w:p w14:paraId="6BBEDAEC" w14:textId="106EED8D" w:rsidR="00295E9B" w:rsidRPr="00F97F13" w:rsidRDefault="00295E9B" w:rsidP="00295E9B">
            <w:pPr>
              <w:jc w:val="both"/>
              <w:rPr>
                <w:rFonts w:ascii="GHEA Grapalat" w:hAnsi="GHEA Grapalat"/>
                <w:b/>
                <w:sz w:val="20"/>
                <w:lang w:val="es-ES"/>
              </w:rPr>
            </w:pPr>
            <w:r w:rsidRPr="00F97F13">
              <w:rPr>
                <w:rFonts w:ascii="GHEA Grapalat" w:hAnsi="GHEA Grapalat"/>
                <w:b/>
                <w:sz w:val="20"/>
                <w:lang w:val="es-ES"/>
              </w:rPr>
              <w:t>«Հրազդանի   Մանկապատանեկան  Ստեղծագործական  Կենտրոն» ՀՈԱԿ-ի գազամոնտաժման եվ ջեռուցման համակարգի կառուցման աշխատանքներ</w:t>
            </w:r>
          </w:p>
        </w:tc>
        <w:tc>
          <w:tcPr>
            <w:tcW w:w="426" w:type="dxa"/>
          </w:tcPr>
          <w:p w14:paraId="13E176FD" w14:textId="77777777" w:rsidR="00295E9B" w:rsidRPr="00E6597C" w:rsidRDefault="00295E9B" w:rsidP="00545BDE">
            <w:pPr>
              <w:jc w:val="center"/>
              <w:rPr>
                <w:rFonts w:ascii="GHEA Grapalat" w:hAnsi="GHEA Grapalat"/>
                <w:sz w:val="20"/>
                <w:lang w:val="pt-BR"/>
              </w:rPr>
            </w:pPr>
          </w:p>
          <w:p w14:paraId="4B9E8713" w14:textId="77777777" w:rsidR="00295E9B" w:rsidRPr="00E6597C" w:rsidRDefault="00295E9B" w:rsidP="00545BDE">
            <w:pPr>
              <w:jc w:val="center"/>
              <w:rPr>
                <w:rFonts w:ascii="GHEA Grapalat" w:hAnsi="GHEA Grapalat"/>
                <w:sz w:val="20"/>
                <w:lang w:val="pt-BR"/>
              </w:rPr>
            </w:pPr>
          </w:p>
          <w:p w14:paraId="1BB0C277" w14:textId="77777777" w:rsidR="00295E9B" w:rsidRPr="00E6597C" w:rsidRDefault="00295E9B" w:rsidP="00545BDE">
            <w:pPr>
              <w:jc w:val="center"/>
              <w:rPr>
                <w:rFonts w:ascii="GHEA Grapalat" w:hAnsi="GHEA Grapalat"/>
                <w:lang w:val="pt-BR"/>
              </w:rPr>
            </w:pPr>
            <w:r w:rsidRPr="00E6597C">
              <w:rPr>
                <w:rFonts w:ascii="GHEA Grapalat" w:hAnsi="GHEA Grapalat"/>
                <w:sz w:val="20"/>
                <w:lang w:val="pt-BR"/>
              </w:rPr>
              <w:t>... %</w:t>
            </w:r>
          </w:p>
        </w:tc>
        <w:tc>
          <w:tcPr>
            <w:tcW w:w="426" w:type="dxa"/>
          </w:tcPr>
          <w:p w14:paraId="67210B8C" w14:textId="77777777" w:rsidR="00295E9B" w:rsidRPr="00E6597C" w:rsidRDefault="00295E9B" w:rsidP="00545BDE">
            <w:pPr>
              <w:jc w:val="center"/>
              <w:rPr>
                <w:rFonts w:ascii="GHEA Grapalat" w:hAnsi="GHEA Grapalat"/>
                <w:sz w:val="20"/>
                <w:lang w:val="pt-BR"/>
              </w:rPr>
            </w:pPr>
          </w:p>
          <w:p w14:paraId="79C4DC29" w14:textId="77777777" w:rsidR="00295E9B" w:rsidRPr="00E6597C" w:rsidRDefault="00295E9B" w:rsidP="00545BDE">
            <w:pPr>
              <w:jc w:val="center"/>
              <w:rPr>
                <w:rFonts w:ascii="GHEA Grapalat" w:hAnsi="GHEA Grapalat"/>
                <w:sz w:val="20"/>
                <w:lang w:val="pt-BR"/>
              </w:rPr>
            </w:pPr>
          </w:p>
          <w:p w14:paraId="103F1D17" w14:textId="77777777" w:rsidR="00295E9B" w:rsidRPr="00E6597C" w:rsidRDefault="00295E9B" w:rsidP="00545BDE">
            <w:pPr>
              <w:jc w:val="center"/>
              <w:rPr>
                <w:rFonts w:ascii="GHEA Grapalat" w:hAnsi="GHEA Grapalat"/>
                <w:lang w:val="pt-BR"/>
              </w:rPr>
            </w:pPr>
            <w:r w:rsidRPr="00E6597C">
              <w:rPr>
                <w:rFonts w:ascii="GHEA Grapalat" w:hAnsi="GHEA Grapalat"/>
                <w:sz w:val="20"/>
                <w:lang w:val="pt-BR"/>
              </w:rPr>
              <w:t>... %</w:t>
            </w:r>
          </w:p>
        </w:tc>
        <w:tc>
          <w:tcPr>
            <w:tcW w:w="426" w:type="dxa"/>
          </w:tcPr>
          <w:p w14:paraId="604BA923" w14:textId="77777777" w:rsidR="00295E9B" w:rsidRPr="00E6597C" w:rsidRDefault="00295E9B" w:rsidP="00545BDE">
            <w:pPr>
              <w:jc w:val="center"/>
              <w:rPr>
                <w:rFonts w:ascii="GHEA Grapalat" w:hAnsi="GHEA Grapalat"/>
                <w:sz w:val="20"/>
                <w:lang w:val="pt-BR"/>
              </w:rPr>
            </w:pPr>
          </w:p>
          <w:p w14:paraId="51A47CE1" w14:textId="77777777" w:rsidR="00295E9B" w:rsidRPr="00E6597C" w:rsidRDefault="00295E9B" w:rsidP="00545BDE">
            <w:pPr>
              <w:jc w:val="center"/>
              <w:rPr>
                <w:rFonts w:ascii="GHEA Grapalat" w:hAnsi="GHEA Grapalat"/>
                <w:sz w:val="20"/>
                <w:lang w:val="pt-BR"/>
              </w:rPr>
            </w:pPr>
          </w:p>
          <w:p w14:paraId="2E57A36C" w14:textId="77777777" w:rsidR="00295E9B" w:rsidRPr="00E6597C" w:rsidRDefault="00295E9B"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27" w:type="dxa"/>
          </w:tcPr>
          <w:p w14:paraId="73253E59" w14:textId="77777777" w:rsidR="00295E9B" w:rsidRPr="00E6597C" w:rsidRDefault="00295E9B" w:rsidP="00545BDE">
            <w:pPr>
              <w:jc w:val="center"/>
              <w:rPr>
                <w:rFonts w:ascii="GHEA Grapalat" w:hAnsi="GHEA Grapalat"/>
                <w:sz w:val="20"/>
                <w:lang w:val="pt-BR"/>
              </w:rPr>
            </w:pPr>
          </w:p>
          <w:p w14:paraId="76D5CD8C" w14:textId="77777777" w:rsidR="00295E9B" w:rsidRPr="00E6597C" w:rsidRDefault="00295E9B" w:rsidP="00545BDE">
            <w:pPr>
              <w:jc w:val="center"/>
              <w:rPr>
                <w:rFonts w:ascii="GHEA Grapalat" w:hAnsi="GHEA Grapalat"/>
                <w:sz w:val="20"/>
                <w:lang w:val="pt-BR"/>
              </w:rPr>
            </w:pPr>
          </w:p>
          <w:p w14:paraId="033B5F63" w14:textId="77777777" w:rsidR="00295E9B" w:rsidRPr="00E6597C" w:rsidRDefault="00295E9B"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27" w:type="dxa"/>
          </w:tcPr>
          <w:p w14:paraId="17C6FF42" w14:textId="77777777" w:rsidR="00295E9B" w:rsidRPr="00E6597C" w:rsidRDefault="00295E9B" w:rsidP="00545BDE">
            <w:pPr>
              <w:jc w:val="center"/>
              <w:rPr>
                <w:rFonts w:ascii="GHEA Grapalat" w:hAnsi="GHEA Grapalat"/>
                <w:sz w:val="20"/>
                <w:lang w:val="pt-BR"/>
              </w:rPr>
            </w:pPr>
          </w:p>
          <w:p w14:paraId="483B337C" w14:textId="77777777" w:rsidR="00295E9B" w:rsidRPr="00E6597C" w:rsidRDefault="00295E9B" w:rsidP="00545BDE">
            <w:pPr>
              <w:jc w:val="center"/>
              <w:rPr>
                <w:rFonts w:ascii="GHEA Grapalat" w:hAnsi="GHEA Grapalat"/>
                <w:sz w:val="20"/>
                <w:lang w:val="pt-BR"/>
              </w:rPr>
            </w:pPr>
          </w:p>
          <w:p w14:paraId="223308D8" w14:textId="77777777" w:rsidR="00295E9B" w:rsidRPr="00E6597C" w:rsidRDefault="00295E9B"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27" w:type="dxa"/>
          </w:tcPr>
          <w:p w14:paraId="1AE7166B" w14:textId="77777777" w:rsidR="00295E9B" w:rsidRPr="00E6597C" w:rsidRDefault="00295E9B" w:rsidP="00545BDE">
            <w:pPr>
              <w:jc w:val="center"/>
              <w:rPr>
                <w:rFonts w:ascii="GHEA Grapalat" w:hAnsi="GHEA Grapalat"/>
                <w:sz w:val="20"/>
                <w:lang w:val="pt-BR"/>
              </w:rPr>
            </w:pPr>
          </w:p>
          <w:p w14:paraId="2E53D972" w14:textId="77777777" w:rsidR="00295E9B" w:rsidRPr="00E6597C" w:rsidRDefault="00295E9B" w:rsidP="00545BDE">
            <w:pPr>
              <w:jc w:val="center"/>
              <w:rPr>
                <w:rFonts w:ascii="GHEA Grapalat" w:hAnsi="GHEA Grapalat"/>
                <w:sz w:val="20"/>
                <w:lang w:val="pt-BR"/>
              </w:rPr>
            </w:pPr>
          </w:p>
          <w:p w14:paraId="61C9A455" w14:textId="77777777" w:rsidR="00295E9B" w:rsidRPr="00E6597C" w:rsidRDefault="00295E9B"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27" w:type="dxa"/>
          </w:tcPr>
          <w:p w14:paraId="08DEB341" w14:textId="77777777" w:rsidR="00295E9B" w:rsidRPr="00E6597C" w:rsidRDefault="00295E9B" w:rsidP="008E3B2F">
            <w:pPr>
              <w:jc w:val="center"/>
              <w:rPr>
                <w:rFonts w:ascii="GHEA Grapalat" w:hAnsi="GHEA Grapalat"/>
                <w:sz w:val="20"/>
                <w:lang w:val="pt-BR"/>
              </w:rPr>
            </w:pPr>
          </w:p>
          <w:p w14:paraId="628F8CEB" w14:textId="77777777" w:rsidR="00295E9B" w:rsidRPr="00E6597C" w:rsidRDefault="00295E9B" w:rsidP="008E3B2F">
            <w:pPr>
              <w:jc w:val="center"/>
              <w:rPr>
                <w:rFonts w:ascii="GHEA Grapalat" w:hAnsi="GHEA Grapalat"/>
                <w:sz w:val="20"/>
                <w:lang w:val="pt-BR"/>
              </w:rPr>
            </w:pPr>
          </w:p>
          <w:p w14:paraId="3106627E" w14:textId="381DF813" w:rsidR="00295E9B" w:rsidRPr="00E6597C" w:rsidRDefault="00295E9B" w:rsidP="0044072F">
            <w:pPr>
              <w:jc w:val="center"/>
              <w:rPr>
                <w:rFonts w:ascii="GHEA Grapalat" w:hAnsi="GHEA Grapalat" w:cs="Arial"/>
                <w:sz w:val="18"/>
                <w:szCs w:val="18"/>
                <w:lang w:val="pt-BR"/>
              </w:rPr>
            </w:pPr>
            <w:r w:rsidRPr="00E6597C">
              <w:rPr>
                <w:rFonts w:ascii="GHEA Grapalat" w:hAnsi="GHEA Grapalat"/>
                <w:sz w:val="20"/>
                <w:lang w:val="pt-BR"/>
              </w:rPr>
              <w:t>... %</w:t>
            </w:r>
          </w:p>
        </w:tc>
        <w:tc>
          <w:tcPr>
            <w:tcW w:w="427" w:type="dxa"/>
          </w:tcPr>
          <w:p w14:paraId="70C2CF89" w14:textId="77777777" w:rsidR="00295E9B" w:rsidRPr="00E6597C" w:rsidRDefault="00295E9B" w:rsidP="008E3B2F">
            <w:pPr>
              <w:jc w:val="center"/>
              <w:rPr>
                <w:rFonts w:ascii="GHEA Grapalat" w:hAnsi="GHEA Grapalat"/>
                <w:sz w:val="20"/>
                <w:lang w:val="pt-BR"/>
              </w:rPr>
            </w:pPr>
          </w:p>
          <w:p w14:paraId="7CA0A46A" w14:textId="77777777" w:rsidR="00295E9B" w:rsidRPr="00E6597C" w:rsidRDefault="00295E9B" w:rsidP="008E3B2F">
            <w:pPr>
              <w:jc w:val="center"/>
              <w:rPr>
                <w:rFonts w:ascii="GHEA Grapalat" w:hAnsi="GHEA Grapalat"/>
                <w:sz w:val="20"/>
                <w:lang w:val="pt-BR"/>
              </w:rPr>
            </w:pPr>
          </w:p>
          <w:p w14:paraId="193940CC" w14:textId="57972DDE" w:rsidR="00295E9B" w:rsidRPr="00E6597C" w:rsidRDefault="00295E9B" w:rsidP="00295E9B">
            <w:pPr>
              <w:ind w:left="113" w:right="113"/>
              <w:jc w:val="center"/>
              <w:rPr>
                <w:rFonts w:ascii="GHEA Grapalat" w:hAnsi="GHEA Grapalat" w:cs="Arial"/>
                <w:sz w:val="18"/>
                <w:szCs w:val="18"/>
                <w:lang w:val="pt-BR"/>
              </w:rPr>
            </w:pPr>
            <w:r w:rsidRPr="00E6597C">
              <w:rPr>
                <w:rFonts w:ascii="GHEA Grapalat" w:hAnsi="GHEA Grapalat"/>
                <w:sz w:val="20"/>
                <w:lang w:val="pt-BR"/>
              </w:rPr>
              <w:t>..%</w:t>
            </w:r>
          </w:p>
        </w:tc>
        <w:tc>
          <w:tcPr>
            <w:tcW w:w="427" w:type="dxa"/>
          </w:tcPr>
          <w:p w14:paraId="0E136E1C" w14:textId="77777777" w:rsidR="00295E9B" w:rsidRPr="00E6597C" w:rsidRDefault="00295E9B" w:rsidP="008E3B2F">
            <w:pPr>
              <w:jc w:val="center"/>
              <w:rPr>
                <w:rFonts w:ascii="GHEA Grapalat" w:hAnsi="GHEA Grapalat"/>
                <w:sz w:val="20"/>
                <w:lang w:val="pt-BR"/>
              </w:rPr>
            </w:pPr>
          </w:p>
          <w:p w14:paraId="1A73D116" w14:textId="77777777" w:rsidR="00295E9B" w:rsidRPr="00E6597C" w:rsidRDefault="00295E9B" w:rsidP="008E3B2F">
            <w:pPr>
              <w:jc w:val="center"/>
              <w:rPr>
                <w:rFonts w:ascii="GHEA Grapalat" w:hAnsi="GHEA Grapalat"/>
                <w:sz w:val="20"/>
                <w:lang w:val="pt-BR"/>
              </w:rPr>
            </w:pPr>
          </w:p>
          <w:p w14:paraId="1538E7C8" w14:textId="64640A09" w:rsidR="00295E9B" w:rsidRPr="00B72F44" w:rsidRDefault="00295E9B" w:rsidP="00295E9B">
            <w:pPr>
              <w:ind w:left="113" w:right="113"/>
              <w:jc w:val="center"/>
              <w:rPr>
                <w:rFonts w:ascii="GHEA Grapalat" w:hAnsi="GHEA Grapalat" w:cs="Arial"/>
                <w:sz w:val="18"/>
                <w:szCs w:val="18"/>
                <w:lang w:val="hy-AM"/>
              </w:rPr>
            </w:pPr>
            <w:r>
              <w:rPr>
                <w:rFonts w:ascii="Cambria Math" w:hAnsi="Cambria Math"/>
                <w:sz w:val="20"/>
                <w:lang w:val="hy-AM"/>
              </w:rPr>
              <w:t>․</w:t>
            </w:r>
            <w:r w:rsidRPr="00E6597C">
              <w:rPr>
                <w:rFonts w:ascii="GHEA Grapalat" w:hAnsi="GHEA Grapalat"/>
                <w:sz w:val="20"/>
                <w:lang w:val="pt-BR"/>
              </w:rPr>
              <w:t xml:space="preserve"> %</w:t>
            </w:r>
          </w:p>
        </w:tc>
        <w:tc>
          <w:tcPr>
            <w:tcW w:w="427" w:type="dxa"/>
          </w:tcPr>
          <w:p w14:paraId="5ED40940" w14:textId="77777777" w:rsidR="00295E9B" w:rsidRDefault="00295E9B" w:rsidP="008E3B2F">
            <w:pPr>
              <w:jc w:val="center"/>
              <w:rPr>
                <w:rFonts w:ascii="GHEA Grapalat" w:hAnsi="GHEA Grapalat"/>
                <w:sz w:val="20"/>
                <w:lang w:val="pt-BR"/>
              </w:rPr>
            </w:pPr>
          </w:p>
          <w:p w14:paraId="0773CC32" w14:textId="77777777" w:rsidR="00295E9B" w:rsidRDefault="00295E9B" w:rsidP="008E3B2F">
            <w:pPr>
              <w:jc w:val="center"/>
              <w:rPr>
                <w:rFonts w:ascii="GHEA Grapalat" w:hAnsi="GHEA Grapalat"/>
                <w:sz w:val="20"/>
                <w:lang w:val="pt-BR"/>
              </w:rPr>
            </w:pPr>
          </w:p>
          <w:p w14:paraId="77F50E28" w14:textId="3131C865" w:rsidR="00295E9B" w:rsidRPr="00E6597C" w:rsidRDefault="00295E9B" w:rsidP="003800F8">
            <w:pPr>
              <w:ind w:left="113" w:right="113"/>
              <w:jc w:val="center"/>
              <w:rPr>
                <w:rFonts w:ascii="GHEA Grapalat" w:hAnsi="GHEA Grapalat" w:cs="Arial"/>
                <w:sz w:val="18"/>
                <w:szCs w:val="18"/>
                <w:lang w:val="pt-BR"/>
              </w:rPr>
            </w:pPr>
            <w:r w:rsidRPr="00E6597C">
              <w:rPr>
                <w:rFonts w:ascii="GHEA Grapalat" w:hAnsi="GHEA Grapalat"/>
                <w:sz w:val="20"/>
                <w:lang w:val="pt-BR"/>
              </w:rPr>
              <w:t>. %</w:t>
            </w:r>
          </w:p>
        </w:tc>
        <w:tc>
          <w:tcPr>
            <w:tcW w:w="427" w:type="dxa"/>
            <w:textDirection w:val="btLr"/>
          </w:tcPr>
          <w:p w14:paraId="79A8BF32" w14:textId="4DC98C18" w:rsidR="00295E9B" w:rsidRPr="00E6597C" w:rsidRDefault="00295E9B" w:rsidP="003800F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27" w:type="dxa"/>
            <w:textDirection w:val="btLr"/>
          </w:tcPr>
          <w:p w14:paraId="055B22BA" w14:textId="48105BE5" w:rsidR="00295E9B" w:rsidRPr="00E6597C" w:rsidRDefault="00295E9B" w:rsidP="003800F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963" w:type="dxa"/>
          </w:tcPr>
          <w:p w14:paraId="09486EB1" w14:textId="77777777" w:rsidR="00295E9B" w:rsidRDefault="00295E9B" w:rsidP="003800F8">
            <w:pPr>
              <w:jc w:val="center"/>
              <w:rPr>
                <w:rFonts w:ascii="GHEA Grapalat" w:hAnsi="GHEA Grapalat" w:cs="Arial"/>
                <w:sz w:val="18"/>
                <w:szCs w:val="18"/>
                <w:lang w:val="pt-BR"/>
              </w:rPr>
            </w:pPr>
          </w:p>
          <w:p w14:paraId="3ACB407C" w14:textId="77777777" w:rsidR="00295E9B" w:rsidRDefault="00295E9B" w:rsidP="003800F8">
            <w:pPr>
              <w:jc w:val="center"/>
              <w:rPr>
                <w:rFonts w:ascii="GHEA Grapalat" w:hAnsi="GHEA Grapalat" w:cs="Arial"/>
                <w:sz w:val="18"/>
                <w:szCs w:val="18"/>
                <w:lang w:val="pt-BR"/>
              </w:rPr>
            </w:pPr>
          </w:p>
          <w:p w14:paraId="54809C35" w14:textId="36A23E9A" w:rsidR="00295E9B" w:rsidRPr="00E6597C" w:rsidRDefault="00295E9B" w:rsidP="003800F8">
            <w:pPr>
              <w:jc w:val="center"/>
              <w:rPr>
                <w:rFonts w:ascii="GHEA Grapalat" w:hAnsi="GHEA Grapalat"/>
                <w:b/>
                <w:lang w:val="pt-BR"/>
              </w:rPr>
            </w:pPr>
            <w:r>
              <w:rPr>
                <w:rFonts w:ascii="GHEA Grapalat" w:hAnsi="GHEA Grapalat" w:cs="Arial"/>
                <w:sz w:val="18"/>
                <w:szCs w:val="18"/>
                <w:lang w:val="pt-BR"/>
              </w:rPr>
              <w:t>100%</w:t>
            </w:r>
          </w:p>
        </w:tc>
      </w:tr>
    </w:tbl>
    <w:p w14:paraId="3828C26B" w14:textId="77777777" w:rsidR="00F02279" w:rsidRPr="00E6597C" w:rsidRDefault="00F02279" w:rsidP="00F02279">
      <w:pPr>
        <w:rPr>
          <w:rFonts w:ascii="GHEA Grapalat" w:hAnsi="GHEA Grapalat"/>
          <w:i/>
          <w:sz w:val="18"/>
          <w:szCs w:val="18"/>
        </w:rPr>
      </w:pPr>
    </w:p>
    <w:p w14:paraId="0EB74A35"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A683BC"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7188AC8" w14:textId="77777777" w:rsidR="00F02279" w:rsidRPr="00E6597C" w:rsidRDefault="00F02279" w:rsidP="00F02279">
      <w:pPr>
        <w:jc w:val="center"/>
        <w:rPr>
          <w:rFonts w:ascii="GHEA Grapalat" w:hAnsi="GHEA Grapalat"/>
          <w:sz w:val="20"/>
          <w:lang w:val="es-ES"/>
        </w:rPr>
      </w:pPr>
    </w:p>
    <w:p w14:paraId="2390D913"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951D825" w14:textId="77777777" w:rsidTr="00545BDE">
        <w:trPr>
          <w:jc w:val="center"/>
        </w:trPr>
        <w:tc>
          <w:tcPr>
            <w:tcW w:w="4536" w:type="dxa"/>
          </w:tcPr>
          <w:p w14:paraId="06E46D25"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43BE39C" w14:textId="77777777" w:rsidR="00F02279" w:rsidRPr="00E6597C" w:rsidRDefault="00F02279" w:rsidP="00545BDE">
            <w:pPr>
              <w:rPr>
                <w:rFonts w:ascii="GHEA Grapalat" w:hAnsi="GHEA Grapalat"/>
                <w:sz w:val="22"/>
                <w:szCs w:val="22"/>
                <w:lang w:val="ru-RU"/>
              </w:rPr>
            </w:pPr>
          </w:p>
          <w:p w14:paraId="08978FDF" w14:textId="77777777" w:rsidR="00F02279" w:rsidRPr="00E6597C" w:rsidRDefault="00F02279" w:rsidP="00545BDE">
            <w:pPr>
              <w:rPr>
                <w:rFonts w:ascii="GHEA Grapalat" w:hAnsi="GHEA Grapalat"/>
                <w:lang w:val="ru-RU"/>
              </w:rPr>
            </w:pPr>
          </w:p>
          <w:p w14:paraId="39771A54"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939EAD3"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DF2601E"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65E32F8" w14:textId="77777777" w:rsidR="00F02279" w:rsidRPr="00E6597C" w:rsidRDefault="00F02279" w:rsidP="00545BDE">
            <w:pPr>
              <w:spacing w:line="360" w:lineRule="auto"/>
              <w:jc w:val="center"/>
              <w:rPr>
                <w:rFonts w:ascii="GHEA Grapalat" w:hAnsi="GHEA Grapalat"/>
                <w:lang w:val="ru-RU"/>
              </w:rPr>
            </w:pPr>
          </w:p>
        </w:tc>
        <w:tc>
          <w:tcPr>
            <w:tcW w:w="4343" w:type="dxa"/>
          </w:tcPr>
          <w:p w14:paraId="0087C8B1" w14:textId="75F6EEDB" w:rsidR="00F02279" w:rsidRDefault="003800F8" w:rsidP="00545BDE">
            <w:pPr>
              <w:jc w:val="center"/>
              <w:rPr>
                <w:rFonts w:ascii="GHEA Grapalat" w:hAnsi="GHEA Grapalat"/>
              </w:rPr>
            </w:pPr>
            <w:r w:rsidRPr="003A1C74">
              <w:rPr>
                <w:rFonts w:ascii="GHEA Grapalat" w:hAnsi="GHEA Grapalat" w:cs="Sylfaen"/>
                <w:b/>
                <w:bCs/>
                <w:sz w:val="22"/>
                <w:szCs w:val="22"/>
                <w:lang w:val="pt-BR"/>
              </w:rPr>
              <w:t>ԿԱՊԱԼԱՌՈՒ</w:t>
            </w:r>
            <w:r w:rsidRPr="00E6597C">
              <w:rPr>
                <w:rFonts w:ascii="GHEA Grapalat" w:hAnsi="GHEA Grapalat"/>
                <w:lang w:val="ru-RU"/>
              </w:rPr>
              <w:t xml:space="preserve"> </w:t>
            </w:r>
          </w:p>
          <w:p w14:paraId="1D3650D4" w14:textId="77777777" w:rsidR="003800F8" w:rsidRPr="003800F8" w:rsidRDefault="003800F8" w:rsidP="00545BDE">
            <w:pPr>
              <w:jc w:val="center"/>
              <w:rPr>
                <w:rFonts w:ascii="GHEA Grapalat" w:hAnsi="GHEA Grapalat"/>
              </w:rPr>
            </w:pPr>
          </w:p>
          <w:p w14:paraId="742ADFAD" w14:textId="77777777" w:rsidR="00F02279" w:rsidRPr="00E6597C" w:rsidRDefault="00F02279" w:rsidP="00545BDE">
            <w:pPr>
              <w:jc w:val="center"/>
              <w:rPr>
                <w:rFonts w:ascii="GHEA Grapalat" w:hAnsi="GHEA Grapalat"/>
                <w:lang w:val="ru-RU"/>
              </w:rPr>
            </w:pPr>
          </w:p>
          <w:p w14:paraId="2BD3E49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AF533B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BCE02E5"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3DDCBD2"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1EE122F7" w14:textId="77777777" w:rsidR="00F02279" w:rsidRPr="00E6597C" w:rsidRDefault="00F02279" w:rsidP="00F02279">
      <w:pPr>
        <w:autoSpaceDE w:val="0"/>
        <w:autoSpaceDN w:val="0"/>
        <w:adjustRightInd w:val="0"/>
        <w:jc w:val="right"/>
        <w:rPr>
          <w:rFonts w:ascii="GHEA Grapalat" w:hAnsi="GHEA Grapalat" w:cs="TimesArmenianPSMT"/>
          <w:i/>
          <w:sz w:val="20"/>
        </w:rPr>
      </w:pPr>
      <w:r w:rsidRPr="00E6597C">
        <w:rPr>
          <w:rFonts w:ascii="GHEA Grapalat" w:hAnsi="GHEA Grapalat" w:cs="TimesArmenianPSMT"/>
          <w:i/>
          <w:sz w:val="20"/>
          <w:lang w:val="ru-RU"/>
        </w:rPr>
        <w:lastRenderedPageBreak/>
        <w:t xml:space="preserve">Հավելված </w:t>
      </w:r>
      <w:r w:rsidRPr="00E6597C">
        <w:rPr>
          <w:rFonts w:ascii="GHEA Grapalat" w:hAnsi="GHEA Grapalat" w:cs="TimesArmenianPSMT"/>
          <w:i/>
          <w:sz w:val="20"/>
        </w:rPr>
        <w:t>3</w:t>
      </w:r>
    </w:p>
    <w:p w14:paraId="3E0711F5"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              20  թ. կնքված </w:t>
      </w:r>
    </w:p>
    <w:p w14:paraId="3048AEA2"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ծածկագրով պայմանագրի</w:t>
      </w:r>
    </w:p>
    <w:p w14:paraId="6F605364" w14:textId="77777777" w:rsidR="00F02279" w:rsidRPr="00E6597C" w:rsidRDefault="00F02279" w:rsidP="00F02279">
      <w:pPr>
        <w:rPr>
          <w:rFonts w:ascii="GHEA Grapalat" w:hAnsi="GHEA Grapalat"/>
          <w:lang w:val="ru-RU"/>
        </w:rPr>
      </w:pPr>
    </w:p>
    <w:p w14:paraId="5D6C1BA9" w14:textId="77777777"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856D09" w14:paraId="5D9BD358" w14:textId="77777777" w:rsidTr="00545BDE">
        <w:trPr>
          <w:tblCellSpacing w:w="7" w:type="dxa"/>
          <w:jc w:val="center"/>
        </w:trPr>
        <w:tc>
          <w:tcPr>
            <w:tcW w:w="0" w:type="auto"/>
            <w:vAlign w:val="center"/>
          </w:tcPr>
          <w:p w14:paraId="176E17CF" w14:textId="1955658F"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8240" behindDoc="0" locked="0" layoutInCell="1" allowOverlap="1" wp14:anchorId="00C106CA" wp14:editId="4E0E656A">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5EE6483A"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75942B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0641BB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2B8953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4E53D75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01792004"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1ECDF32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5DF5CD6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39D5AA2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54EE093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4AE360E9"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1009A8C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3E07D200"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D102D94" w14:textId="77777777" w:rsidR="00F02279" w:rsidRPr="00E6597C" w:rsidRDefault="00F02279" w:rsidP="00F02279">
      <w:pPr>
        <w:ind w:firstLine="375"/>
        <w:rPr>
          <w:rFonts w:ascii="GHEA Grapalat" w:hAnsi="GHEA Grapalat"/>
          <w:iCs/>
          <w:color w:val="000000"/>
          <w:sz w:val="15"/>
          <w:szCs w:val="21"/>
          <w:lang w:val="pt-BR"/>
        </w:rPr>
      </w:pPr>
    </w:p>
    <w:p w14:paraId="00B16FF8"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2213178"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3E73A129"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74FA7BB1" w14:textId="77777777" w:rsidR="00F02279" w:rsidRPr="00E6597C" w:rsidRDefault="00F02279" w:rsidP="00F02279">
      <w:pPr>
        <w:pStyle w:val="BodyTextIndent"/>
        <w:spacing w:line="240" w:lineRule="auto"/>
        <w:ind w:firstLine="0"/>
        <w:jc w:val="center"/>
        <w:rPr>
          <w:b/>
          <w:bCs/>
          <w:iCs/>
          <w:lang w:val="es-ES"/>
        </w:rPr>
      </w:pPr>
    </w:p>
    <w:p w14:paraId="48683D12"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61FBBA79" w14:textId="77777777" w:rsidR="00F02279" w:rsidRPr="00E6597C" w:rsidRDefault="00F02279" w:rsidP="00F02279">
      <w:pPr>
        <w:pStyle w:val="BodyTextIndent"/>
        <w:spacing w:line="240" w:lineRule="auto"/>
        <w:ind w:firstLine="0"/>
        <w:rPr>
          <w:iCs/>
          <w:lang w:val="es-ES"/>
        </w:rPr>
      </w:pPr>
    </w:p>
    <w:p w14:paraId="112D931F"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1C71B39A"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5103DC48"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1C269EFC"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10ADE172"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9AE9938" w14:textId="77777777" w:rsidR="00F02279" w:rsidRPr="00E6597C"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E6597C" w14:paraId="6D04CD5D" w14:textId="77777777" w:rsidTr="00545BDE">
        <w:trPr>
          <w:jc w:val="right"/>
        </w:trPr>
        <w:tc>
          <w:tcPr>
            <w:tcW w:w="357" w:type="dxa"/>
            <w:vMerge w:val="restart"/>
            <w:shd w:val="clear" w:color="auto" w:fill="auto"/>
            <w:vAlign w:val="center"/>
          </w:tcPr>
          <w:p w14:paraId="3A38EC2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14:paraId="34C7B8AE"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6C955038" w14:textId="77777777" w:rsidTr="00545BDE">
        <w:trPr>
          <w:jc w:val="right"/>
        </w:trPr>
        <w:tc>
          <w:tcPr>
            <w:tcW w:w="357" w:type="dxa"/>
            <w:vMerge/>
            <w:shd w:val="clear" w:color="auto" w:fill="auto"/>
          </w:tcPr>
          <w:p w14:paraId="6C47670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A48C70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2507E34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AA8150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5D3BAAB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55124F3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805" w:type="dxa"/>
            <w:vMerge w:val="restart"/>
            <w:shd w:val="clear" w:color="auto" w:fill="auto"/>
            <w:vAlign w:val="center"/>
          </w:tcPr>
          <w:p w14:paraId="3A766F3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4377D7C8" w14:textId="77777777" w:rsidTr="00545BDE">
        <w:trPr>
          <w:trHeight w:val="1105"/>
          <w:jc w:val="right"/>
        </w:trPr>
        <w:tc>
          <w:tcPr>
            <w:tcW w:w="357" w:type="dxa"/>
            <w:vMerge/>
            <w:tcBorders>
              <w:bottom w:val="single" w:sz="4" w:space="0" w:color="auto"/>
            </w:tcBorders>
            <w:shd w:val="clear" w:color="auto" w:fill="auto"/>
          </w:tcPr>
          <w:p w14:paraId="373359D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80B9EA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0D2099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4C6C40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85B99D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D2982C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C8B71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CA0B69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2C89F48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679E8A74" w14:textId="77777777" w:rsidTr="00545BDE">
        <w:trPr>
          <w:jc w:val="right"/>
        </w:trPr>
        <w:tc>
          <w:tcPr>
            <w:tcW w:w="357" w:type="dxa"/>
            <w:shd w:val="clear" w:color="auto" w:fill="auto"/>
            <w:vAlign w:val="center"/>
          </w:tcPr>
          <w:p w14:paraId="679DF89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2565FA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A1006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999751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F2DCE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6AC5B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A3080A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1C4923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shd w:val="clear" w:color="auto" w:fill="auto"/>
            <w:vAlign w:val="center"/>
          </w:tcPr>
          <w:p w14:paraId="3D28F7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19BB6171" w14:textId="77777777" w:rsidTr="00545BDE">
        <w:trPr>
          <w:jc w:val="right"/>
        </w:trPr>
        <w:tc>
          <w:tcPr>
            <w:tcW w:w="357" w:type="dxa"/>
            <w:shd w:val="clear" w:color="auto" w:fill="auto"/>
          </w:tcPr>
          <w:p w14:paraId="48326493"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50492C7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223C0C5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B1BB5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616D0E1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2FC24A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4BA613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3D3C331F"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805" w:type="dxa"/>
            <w:shd w:val="clear" w:color="auto" w:fill="auto"/>
          </w:tcPr>
          <w:p w14:paraId="4981F5B1"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4495F33C"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7A10DB4"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897821E"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37677691"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173C5EF6"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39D0D342" w14:textId="77777777" w:rsidTr="00545BDE">
        <w:trPr>
          <w:trHeight w:val="266"/>
          <w:tblCellSpacing w:w="7" w:type="dxa"/>
          <w:jc w:val="center"/>
        </w:trPr>
        <w:tc>
          <w:tcPr>
            <w:tcW w:w="0" w:type="auto"/>
            <w:vAlign w:val="center"/>
          </w:tcPr>
          <w:p w14:paraId="0213C562"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4B87F50D"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3BE26A3" w14:textId="77777777" w:rsidTr="00545BDE">
        <w:trPr>
          <w:trHeight w:val="473"/>
          <w:tblCellSpacing w:w="7" w:type="dxa"/>
          <w:jc w:val="center"/>
        </w:trPr>
        <w:tc>
          <w:tcPr>
            <w:tcW w:w="0" w:type="auto"/>
            <w:vAlign w:val="center"/>
          </w:tcPr>
          <w:p w14:paraId="1B456C29"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51532AEC"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EA28B41"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CC52F8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F211388" w14:textId="77777777" w:rsidTr="00545BDE">
        <w:trPr>
          <w:trHeight w:val="503"/>
          <w:tblCellSpacing w:w="7" w:type="dxa"/>
          <w:jc w:val="center"/>
        </w:trPr>
        <w:tc>
          <w:tcPr>
            <w:tcW w:w="0" w:type="auto"/>
            <w:vAlign w:val="center"/>
          </w:tcPr>
          <w:p w14:paraId="60DD2310"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1E9713B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24DC842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AC6FE9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1531EA5B" w14:textId="77777777" w:rsidTr="00545BDE">
        <w:trPr>
          <w:trHeight w:val="281"/>
          <w:tblCellSpacing w:w="7" w:type="dxa"/>
          <w:jc w:val="center"/>
        </w:trPr>
        <w:tc>
          <w:tcPr>
            <w:tcW w:w="0" w:type="auto"/>
            <w:vAlign w:val="center"/>
          </w:tcPr>
          <w:p w14:paraId="32F74936"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3C05962"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6F87229" w14:textId="77777777" w:rsidR="00F02279" w:rsidRPr="00E6597C" w:rsidRDefault="00F02279" w:rsidP="00F02279">
      <w:pPr>
        <w:ind w:left="-142" w:firstLine="142"/>
        <w:jc w:val="center"/>
        <w:rPr>
          <w:rFonts w:ascii="GHEA Grapalat" w:hAnsi="GHEA Grapalat" w:cs="Sylfaen"/>
          <w:b/>
        </w:rPr>
      </w:pPr>
    </w:p>
    <w:p w14:paraId="74406536" w14:textId="77777777" w:rsidR="00F02279" w:rsidRPr="00E6597C" w:rsidRDefault="00F02279" w:rsidP="00F02279">
      <w:pPr>
        <w:ind w:left="-142" w:firstLine="142"/>
        <w:jc w:val="center"/>
        <w:rPr>
          <w:rFonts w:ascii="GHEA Grapalat" w:hAnsi="GHEA Grapalat" w:cs="Sylfaen"/>
          <w:b/>
        </w:rPr>
      </w:pPr>
    </w:p>
    <w:p w14:paraId="6577AC0C" w14:textId="77777777" w:rsidR="00F02279" w:rsidRPr="00E6597C" w:rsidRDefault="00F02279" w:rsidP="00F02279">
      <w:pPr>
        <w:ind w:left="-142" w:firstLine="142"/>
        <w:jc w:val="center"/>
        <w:rPr>
          <w:rFonts w:ascii="GHEA Grapalat" w:hAnsi="GHEA Grapalat" w:cs="Sylfaen"/>
          <w:b/>
        </w:rPr>
      </w:pPr>
    </w:p>
    <w:p w14:paraId="3B1023B3" w14:textId="77777777" w:rsidR="00F02279" w:rsidRPr="00E6597C" w:rsidRDefault="00F02279" w:rsidP="00F02279">
      <w:pPr>
        <w:ind w:left="-142" w:firstLine="142"/>
        <w:jc w:val="center"/>
        <w:rPr>
          <w:rFonts w:ascii="GHEA Grapalat" w:hAnsi="GHEA Grapalat" w:cs="Sylfaen"/>
          <w:b/>
        </w:rPr>
      </w:pPr>
    </w:p>
    <w:p w14:paraId="75364D9C" w14:textId="77777777" w:rsidR="00F02279" w:rsidRPr="00E6597C" w:rsidRDefault="00F02279" w:rsidP="00F02279">
      <w:pPr>
        <w:jc w:val="right"/>
        <w:rPr>
          <w:rFonts w:ascii="GHEA Grapalat" w:hAnsi="GHEA Grapalat" w:cs="Sylfaen"/>
          <w:i/>
          <w:sz w:val="20"/>
        </w:rPr>
      </w:pPr>
      <w:r w:rsidRPr="00E6597C">
        <w:rPr>
          <w:rFonts w:ascii="GHEA Grapalat" w:hAnsi="GHEA Grapalat" w:cs="Sylfaen"/>
          <w:i/>
          <w:sz w:val="20"/>
          <w:lang w:val="pt-BR"/>
        </w:rPr>
        <w:lastRenderedPageBreak/>
        <w:t>Հավելված</w:t>
      </w:r>
      <w:r w:rsidRPr="00E6597C">
        <w:rPr>
          <w:rFonts w:ascii="GHEA Grapalat" w:hAnsi="GHEA Grapalat" w:cs="Sylfaen"/>
          <w:i/>
          <w:sz w:val="20"/>
        </w:rPr>
        <w:t xml:space="preserve"> 3.1</w:t>
      </w:r>
    </w:p>
    <w:p w14:paraId="3F4C53BB"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              20  թ. կնքված </w:t>
      </w:r>
    </w:p>
    <w:p w14:paraId="6E3502B9"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ծածկագրով պայմանագրի</w:t>
      </w:r>
    </w:p>
    <w:p w14:paraId="02B67297" w14:textId="77777777" w:rsidR="00F02279" w:rsidRPr="00E6597C" w:rsidRDefault="00F02279" w:rsidP="00F02279">
      <w:pPr>
        <w:tabs>
          <w:tab w:val="left" w:pos="360"/>
          <w:tab w:val="left" w:pos="540"/>
        </w:tabs>
        <w:jc w:val="center"/>
        <w:rPr>
          <w:rFonts w:ascii="Sylfaen" w:hAnsi="Sylfaen" w:cs="Sylfaen"/>
          <w:b/>
          <w:bCs/>
        </w:rPr>
      </w:pPr>
    </w:p>
    <w:p w14:paraId="2C56B63E" w14:textId="77777777" w:rsidR="00F02279" w:rsidRPr="00E6597C" w:rsidRDefault="00F02279" w:rsidP="00F02279">
      <w:pPr>
        <w:tabs>
          <w:tab w:val="left" w:pos="360"/>
          <w:tab w:val="left" w:pos="540"/>
        </w:tabs>
        <w:jc w:val="center"/>
        <w:rPr>
          <w:rFonts w:ascii="Sylfaen" w:hAnsi="Sylfaen" w:cs="Sylfaen"/>
          <w:b/>
          <w:bCs/>
        </w:rPr>
      </w:pPr>
    </w:p>
    <w:p w14:paraId="159A2286" w14:textId="77777777" w:rsidR="00F02279" w:rsidRPr="00E6597C" w:rsidRDefault="00F02279" w:rsidP="00F02279">
      <w:pPr>
        <w:tabs>
          <w:tab w:val="left" w:pos="360"/>
          <w:tab w:val="left" w:pos="540"/>
        </w:tabs>
        <w:jc w:val="center"/>
        <w:rPr>
          <w:rFonts w:ascii="Sylfaen" w:hAnsi="Sylfaen" w:cs="Sylfaen"/>
          <w:b/>
          <w:bCs/>
        </w:rPr>
      </w:pPr>
    </w:p>
    <w:p w14:paraId="552B296C" w14:textId="77777777" w:rsidR="00F02279" w:rsidRPr="00E6597C" w:rsidRDefault="00F02279" w:rsidP="00F02279">
      <w:pPr>
        <w:tabs>
          <w:tab w:val="left" w:pos="360"/>
          <w:tab w:val="left" w:pos="540"/>
        </w:tabs>
        <w:jc w:val="center"/>
        <w:rPr>
          <w:rFonts w:ascii="GHEA Grapalat" w:hAnsi="GHEA Grapalat" w:cs="Sylfaen"/>
          <w:b/>
          <w:bCs/>
        </w:rPr>
      </w:pPr>
    </w:p>
    <w:p w14:paraId="73E0FDA8" w14:textId="77777777"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14:paraId="197005AD" w14:textId="77777777"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14:paraId="79968A32" w14:textId="77777777" w:rsidR="00F02279" w:rsidRPr="00E6597C" w:rsidRDefault="00F02279" w:rsidP="00F02279">
      <w:pPr>
        <w:tabs>
          <w:tab w:val="left" w:pos="360"/>
          <w:tab w:val="left" w:pos="540"/>
        </w:tabs>
        <w:rPr>
          <w:rFonts w:ascii="GHEA Grapalat" w:hAnsi="GHEA Grapalat" w:cs="Sylfaen"/>
          <w:sz w:val="22"/>
          <w:szCs w:val="22"/>
        </w:rPr>
      </w:pPr>
    </w:p>
    <w:p w14:paraId="1F40A3E4" w14:textId="77777777" w:rsidR="00F02279" w:rsidRPr="00E6597C" w:rsidRDefault="00F02279" w:rsidP="00F02279">
      <w:pPr>
        <w:tabs>
          <w:tab w:val="left" w:pos="360"/>
          <w:tab w:val="left" w:pos="540"/>
        </w:tabs>
        <w:rPr>
          <w:rFonts w:ascii="GHEA Grapalat" w:hAnsi="GHEA Grapalat" w:cs="Sylfaen"/>
          <w:sz w:val="22"/>
          <w:szCs w:val="22"/>
        </w:rPr>
      </w:pPr>
    </w:p>
    <w:p w14:paraId="0DDC21E5" w14:textId="77777777"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14:paraId="510D0D48" w14:textId="77777777"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Կատարողի անունը</w:t>
      </w:r>
    </w:p>
    <w:p w14:paraId="7CC35ABE"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ատարող</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D7D3830"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77E16B5E"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DE0DE93" w14:textId="77777777" w:rsidR="00F02279" w:rsidRPr="00E6597C" w:rsidRDefault="00F02279" w:rsidP="00F02279">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3D23C3A6"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6C776C2"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2DA8321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15829C"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4406333"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52A952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7BF4CBA"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28955B31"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D8364E"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A7F718" w14:textId="77777777" w:rsidR="00F02279" w:rsidRPr="00E6597C" w:rsidRDefault="00F02279" w:rsidP="00545BDE">
            <w:pPr>
              <w:rPr>
                <w:rFonts w:ascii="GHEA Grapalat" w:hAnsi="GHEA Grapalat" w:cs="Sylfaen"/>
                <w:sz w:val="18"/>
                <w:szCs w:val="18"/>
                <w:lang w:val="ru-RU" w:eastAsia="ru-RU"/>
              </w:rPr>
            </w:pPr>
          </w:p>
        </w:tc>
      </w:tr>
      <w:tr w:rsidR="00F02279" w:rsidRPr="00E6597C" w14:paraId="48C7532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10EF62E6"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AB1D78A"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3A695A3" w14:textId="77777777" w:rsidR="00F02279" w:rsidRPr="00E6597C" w:rsidRDefault="00F02279" w:rsidP="00545BDE">
            <w:pPr>
              <w:rPr>
                <w:rFonts w:ascii="GHEA Grapalat" w:hAnsi="GHEA Grapalat" w:cs="Sylfaen"/>
                <w:sz w:val="18"/>
                <w:szCs w:val="18"/>
                <w:lang w:val="ru-RU" w:eastAsia="ru-RU"/>
              </w:rPr>
            </w:pPr>
          </w:p>
        </w:tc>
      </w:tr>
    </w:tbl>
    <w:p w14:paraId="21CDB6D8" w14:textId="77777777" w:rsidR="00F02279" w:rsidRPr="00E6597C" w:rsidRDefault="00F02279" w:rsidP="00F02279">
      <w:pPr>
        <w:tabs>
          <w:tab w:val="left" w:pos="360"/>
          <w:tab w:val="left" w:pos="540"/>
        </w:tabs>
        <w:jc w:val="both"/>
        <w:rPr>
          <w:rFonts w:ascii="GHEA Grapalat" w:hAnsi="GHEA Grapalat" w:cs="Sylfaen"/>
          <w:lang w:eastAsia="ru-RU"/>
        </w:rPr>
      </w:pPr>
    </w:p>
    <w:p w14:paraId="6BEC2E5E" w14:textId="77777777" w:rsidR="00F02279" w:rsidRPr="00E6597C" w:rsidRDefault="00F02279" w:rsidP="00F02279">
      <w:pPr>
        <w:tabs>
          <w:tab w:val="left" w:pos="360"/>
          <w:tab w:val="left" w:pos="540"/>
        </w:tabs>
        <w:jc w:val="both"/>
        <w:rPr>
          <w:rFonts w:ascii="GHEA Grapalat" w:hAnsi="GHEA Grapalat" w:cs="Sylfaen"/>
        </w:rPr>
      </w:pPr>
    </w:p>
    <w:p w14:paraId="5EBBCB4D" w14:textId="77777777" w:rsidR="00F02279" w:rsidRPr="00E6597C" w:rsidRDefault="00F02279" w:rsidP="00F02279">
      <w:pPr>
        <w:tabs>
          <w:tab w:val="left" w:pos="360"/>
          <w:tab w:val="left" w:pos="540"/>
        </w:tabs>
        <w:jc w:val="both"/>
        <w:rPr>
          <w:rFonts w:ascii="GHEA Grapalat" w:hAnsi="GHEA Grapalat" w:cs="Sylfaen"/>
          <w:lang w:val="hy-AM"/>
        </w:rPr>
      </w:pPr>
    </w:p>
    <w:p w14:paraId="65732C40"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E7586F1" w14:textId="77777777" w:rsidR="00F02279" w:rsidRPr="00E6597C" w:rsidRDefault="00F02279" w:rsidP="00F02279">
      <w:pPr>
        <w:tabs>
          <w:tab w:val="left" w:pos="360"/>
          <w:tab w:val="left" w:pos="540"/>
        </w:tabs>
        <w:rPr>
          <w:rFonts w:ascii="GHEA Grapalat" w:hAnsi="GHEA Grapalat" w:cs="Sylfaen"/>
          <w:sz w:val="20"/>
          <w:szCs w:val="20"/>
          <w:lang w:val="hy-AM"/>
        </w:rPr>
      </w:pPr>
    </w:p>
    <w:p w14:paraId="4DC69069" w14:textId="77777777" w:rsidR="00F02279" w:rsidRPr="00E6597C" w:rsidRDefault="00F02279" w:rsidP="00F02279">
      <w:pPr>
        <w:jc w:val="center"/>
        <w:rPr>
          <w:rFonts w:ascii="GHEA Grapalat" w:hAnsi="GHEA Grapalat" w:cs="Sylfaen"/>
          <w:sz w:val="22"/>
          <w:szCs w:val="22"/>
          <w:lang w:val="hy-AM"/>
        </w:rPr>
      </w:pPr>
    </w:p>
    <w:p w14:paraId="559EE336" w14:textId="77777777" w:rsidR="00F02279" w:rsidRPr="00E6597C" w:rsidRDefault="00F02279" w:rsidP="00F02279">
      <w:pPr>
        <w:jc w:val="center"/>
        <w:rPr>
          <w:rFonts w:ascii="GHEA Grapalat" w:hAnsi="GHEA Grapalat" w:cs="Sylfaen"/>
          <w:sz w:val="14"/>
          <w:szCs w:val="14"/>
          <w:lang w:val="hy-AM"/>
        </w:rPr>
      </w:pPr>
    </w:p>
    <w:p w14:paraId="4B7F6B01" w14:textId="77777777" w:rsidR="00F02279" w:rsidRPr="00E6597C" w:rsidRDefault="00F02279" w:rsidP="00F02279">
      <w:pPr>
        <w:jc w:val="center"/>
        <w:rPr>
          <w:rFonts w:ascii="GHEA Grapalat" w:hAnsi="GHEA Grapalat" w:cs="Sylfaen"/>
          <w:sz w:val="22"/>
          <w:szCs w:val="22"/>
          <w:lang w:val="hy-AM"/>
        </w:rPr>
      </w:pPr>
    </w:p>
    <w:p w14:paraId="7238DDC7" w14:textId="77777777" w:rsidR="00F02279" w:rsidRPr="00E6597C" w:rsidRDefault="00F02279" w:rsidP="00F02279">
      <w:pPr>
        <w:jc w:val="center"/>
        <w:rPr>
          <w:rFonts w:ascii="GHEA Grapalat" w:hAnsi="GHEA Grapalat" w:cs="Sylfaen"/>
          <w:sz w:val="22"/>
          <w:szCs w:val="22"/>
        </w:rPr>
      </w:pPr>
      <w:r w:rsidRPr="00E6597C">
        <w:rPr>
          <w:rFonts w:ascii="GHEA Grapalat" w:hAnsi="GHEA Grapalat" w:cs="Sylfaen"/>
          <w:sz w:val="22"/>
          <w:szCs w:val="22"/>
        </w:rPr>
        <w:t>ԿՈՂՄԵՐԸ</w:t>
      </w:r>
    </w:p>
    <w:p w14:paraId="0AA10206" w14:textId="77777777" w:rsidR="00F02279" w:rsidRPr="00E6597C" w:rsidRDefault="00F02279" w:rsidP="00F02279">
      <w:pPr>
        <w:jc w:val="center"/>
        <w:rPr>
          <w:rFonts w:ascii="GHEA Grapalat" w:hAnsi="GHEA Grapalat" w:cs="Sylfaen"/>
          <w:sz w:val="22"/>
          <w:szCs w:val="22"/>
        </w:rPr>
      </w:pPr>
    </w:p>
    <w:p w14:paraId="5DD754DA" w14:textId="77777777" w:rsidR="00F02279" w:rsidRPr="00E6597C" w:rsidRDefault="00F02279" w:rsidP="00F02279">
      <w:pPr>
        <w:tabs>
          <w:tab w:val="left" w:pos="360"/>
          <w:tab w:val="left" w:pos="540"/>
        </w:tabs>
        <w:rPr>
          <w:rFonts w:ascii="GHEA Grapalat" w:hAnsi="GHEA Grapalat" w:cs="Sylfaen"/>
          <w:sz w:val="22"/>
          <w:szCs w:val="22"/>
        </w:rPr>
      </w:pPr>
    </w:p>
    <w:p w14:paraId="28DF23A3" w14:textId="77777777" w:rsidR="00F02279" w:rsidRPr="00E6597C"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E6597C" w14:paraId="52D5A8C2" w14:textId="77777777" w:rsidTr="00545BDE">
        <w:tc>
          <w:tcPr>
            <w:tcW w:w="4785" w:type="dxa"/>
          </w:tcPr>
          <w:p w14:paraId="1366E209"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Հանձնեց</w:t>
            </w:r>
          </w:p>
        </w:tc>
        <w:tc>
          <w:tcPr>
            <w:tcW w:w="5223" w:type="dxa"/>
          </w:tcPr>
          <w:p w14:paraId="6CFA2120"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 xml:space="preserve">        Ընդունեց</w:t>
            </w:r>
          </w:p>
        </w:tc>
      </w:tr>
    </w:tbl>
    <w:p w14:paraId="69B7F61D" w14:textId="77777777" w:rsidR="00F02279" w:rsidRPr="00E6597C" w:rsidRDefault="00F02279" w:rsidP="00F02279">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հայտը նախագծած ներկայացուցիչ`</w:t>
      </w:r>
    </w:p>
    <w:p w14:paraId="516995FE" w14:textId="77777777" w:rsidR="00F02279" w:rsidRPr="00E6597C"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7952B7DC" w14:textId="77777777" w:rsidTr="00545BDE">
        <w:trPr>
          <w:tblCellSpacing w:w="7" w:type="dxa"/>
          <w:jc w:val="center"/>
        </w:trPr>
        <w:tc>
          <w:tcPr>
            <w:tcW w:w="0" w:type="auto"/>
            <w:vAlign w:val="center"/>
          </w:tcPr>
          <w:p w14:paraId="5AAC1AD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178ECE0D"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5C838CA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3DB8E5BF"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384C1F90" w14:textId="77777777" w:rsidTr="00545BDE">
        <w:trPr>
          <w:tblCellSpacing w:w="7" w:type="dxa"/>
          <w:jc w:val="center"/>
        </w:trPr>
        <w:tc>
          <w:tcPr>
            <w:tcW w:w="0" w:type="auto"/>
            <w:vAlign w:val="center"/>
          </w:tcPr>
          <w:p w14:paraId="75646D3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28BE4E8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27D6E3B7"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79EA9B13"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5B63B44C" w14:textId="77777777" w:rsidR="00F02279" w:rsidRPr="00E6597C" w:rsidRDefault="00F02279" w:rsidP="00F02279">
      <w:pPr>
        <w:tabs>
          <w:tab w:val="left" w:pos="360"/>
          <w:tab w:val="left" w:pos="540"/>
        </w:tabs>
        <w:rPr>
          <w:rFonts w:ascii="Sylfaen" w:hAnsi="Sylfaen" w:cs="Sylfaen"/>
          <w:sz w:val="22"/>
          <w:szCs w:val="22"/>
          <w:lang w:val="hy-AM"/>
        </w:rPr>
      </w:pPr>
    </w:p>
    <w:p w14:paraId="1B08B169" w14:textId="5938B8E8" w:rsidR="00F02279" w:rsidRPr="00E6597C" w:rsidRDefault="00AB7AF9" w:rsidP="00F02279">
      <w:pPr>
        <w:rPr>
          <w:rFonts w:ascii="GHEA Grapalat" w:hAnsi="GHEA Grapalat"/>
        </w:rPr>
      </w:pPr>
      <w:r w:rsidRPr="00E6597C">
        <w:rPr>
          <w:rFonts w:ascii="GHEA Grapalat" w:hAnsi="GHEA Grapalat"/>
          <w:noProof/>
        </w:rPr>
        <mc:AlternateContent>
          <mc:Choice Requires="wps">
            <w:drawing>
              <wp:anchor distT="0" distB="0" distL="114300" distR="114300" simplePos="0" relativeHeight="251657216"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DB75D5" w:rsidRPr="00CA4668" w:rsidRDefault="00DB75D5"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" o:allowincell="f" stroked="f">
                <v:textbox>
                  <w:txbxContent>
                    <w:p w14:paraId="7D21F144" w14:textId="77777777" w:rsidR="00DB75D5" w:rsidRPr="00CA4668" w:rsidRDefault="00DB75D5" w:rsidP="00F02279"/>
                  </w:txbxContent>
                </v:textbox>
              </v:rect>
            </w:pict>
          </mc:Fallback>
        </mc:AlternateContent>
      </w:r>
      <w:r w:rsidRPr="00E6597C">
        <w:rPr>
          <w:rFonts w:ascii="GHEA Grapalat" w:hAnsi="GHEA Grapalat"/>
          <w:noProof/>
        </w:rPr>
        <mc:AlternateContent>
          <mc:Choice Requires="wps">
            <w:drawing>
              <wp:anchor distT="0" distB="0" distL="114300" distR="114300" simplePos="0" relativeHeight="251656192"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DB75D5" w:rsidRPr="0026158D" w:rsidRDefault="00DB75D5"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" o:allowincell="f" stroked="f">
                <v:textbox>
                  <w:txbxContent>
                    <w:p w14:paraId="010A5910" w14:textId="77777777" w:rsidR="00DB75D5" w:rsidRPr="0026158D" w:rsidRDefault="00DB75D5" w:rsidP="00F02279">
                      <w:pPr>
                        <w:rPr>
                          <w:rFonts w:ascii="GHEA Grapalat" w:hAnsi="GHEA Grapalat"/>
                        </w:rPr>
                      </w:pPr>
                    </w:p>
                  </w:txbxContent>
                </v:textbox>
              </v:rect>
            </w:pict>
          </mc:Fallback>
        </mc:AlternateContent>
      </w:r>
    </w:p>
    <w:p w14:paraId="378ACEE7" w14:textId="77777777" w:rsidR="00F02279" w:rsidRPr="00E6597C" w:rsidRDefault="00F02279" w:rsidP="00F02279">
      <w:pPr>
        <w:rPr>
          <w:rFonts w:ascii="GHEA Grapalat" w:hAnsi="GHEA Grapalat"/>
        </w:rPr>
      </w:pPr>
    </w:p>
    <w:p w14:paraId="633051E0" w14:textId="77777777" w:rsidR="00F02279" w:rsidRPr="00E6597C" w:rsidRDefault="00F02279" w:rsidP="00F02279">
      <w:pPr>
        <w:rPr>
          <w:rFonts w:ascii="GHEA Grapalat" w:hAnsi="GHEA Grapalat"/>
        </w:rPr>
      </w:pPr>
    </w:p>
    <w:p w14:paraId="4FC1F609" w14:textId="77777777" w:rsidR="00F02279" w:rsidRPr="00E6597C" w:rsidRDefault="00F02279" w:rsidP="00F02279">
      <w:pPr>
        <w:jc w:val="right"/>
        <w:rPr>
          <w:rFonts w:ascii="GHEA Grapalat" w:hAnsi="GHEA Grapalat"/>
        </w:rPr>
      </w:pPr>
    </w:p>
    <w:p w14:paraId="5F08942E" w14:textId="77777777" w:rsidR="00F02279" w:rsidRPr="00E6597C" w:rsidRDefault="00F02279" w:rsidP="00F02279">
      <w:pPr>
        <w:jc w:val="right"/>
        <w:rPr>
          <w:rFonts w:ascii="GHEA Grapalat" w:hAnsi="GHEA Grapalat"/>
        </w:rPr>
      </w:pPr>
    </w:p>
    <w:p w14:paraId="67298B8A" w14:textId="77777777" w:rsidR="00F02279" w:rsidRPr="00E6597C" w:rsidRDefault="00F02279" w:rsidP="00F02279">
      <w:pPr>
        <w:jc w:val="right"/>
        <w:rPr>
          <w:rFonts w:ascii="GHEA Grapalat" w:hAnsi="GHEA Grapalat"/>
        </w:rPr>
      </w:pPr>
    </w:p>
    <w:p w14:paraId="3FDB1D60" w14:textId="77777777" w:rsidR="00F02279" w:rsidRPr="00E6597C" w:rsidRDefault="00F02279" w:rsidP="00F02279">
      <w:pPr>
        <w:jc w:val="right"/>
        <w:rPr>
          <w:rFonts w:ascii="GHEA Grapalat" w:hAnsi="GHEA Grapalat"/>
        </w:rPr>
      </w:pPr>
    </w:p>
    <w:p w14:paraId="5402C976" w14:textId="77777777" w:rsidR="00F02279" w:rsidRPr="00E6597C" w:rsidRDefault="00F02279" w:rsidP="00F02279">
      <w:pPr>
        <w:jc w:val="right"/>
        <w:rPr>
          <w:rFonts w:ascii="GHEA Grapalat" w:hAnsi="GHEA Grapalat"/>
        </w:rPr>
      </w:pPr>
    </w:p>
    <w:p w14:paraId="78439316" w14:textId="77777777" w:rsidR="00F02279" w:rsidRPr="00E6597C" w:rsidRDefault="00F02279" w:rsidP="00F97F13">
      <w:pPr>
        <w:rPr>
          <w:rFonts w:ascii="GHEA Grapalat" w:hAnsi="GHEA Grapalat"/>
        </w:rPr>
      </w:pPr>
    </w:p>
    <w:sectPr w:rsidR="00F02279" w:rsidRPr="00E6597C"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A9771" w14:textId="77777777" w:rsidR="007F7183" w:rsidRDefault="007F7183">
      <w:r>
        <w:separator/>
      </w:r>
    </w:p>
  </w:endnote>
  <w:endnote w:type="continuationSeparator" w:id="0">
    <w:p w14:paraId="03B33278" w14:textId="77777777" w:rsidR="007F7183" w:rsidRDefault="007F7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D161C" w14:textId="77777777" w:rsidR="007F7183" w:rsidRDefault="007F7183">
      <w:r>
        <w:separator/>
      </w:r>
    </w:p>
  </w:footnote>
  <w:footnote w:type="continuationSeparator" w:id="0">
    <w:p w14:paraId="7DCE4D7C" w14:textId="77777777" w:rsidR="007F7183" w:rsidRDefault="007F7183">
      <w:r>
        <w:continuationSeparator/>
      </w:r>
    </w:p>
  </w:footnote>
  <w:footnote w:id="1">
    <w:p w14:paraId="347D4AF3" w14:textId="2979D9CE" w:rsidR="00DB75D5" w:rsidRPr="00D70570" w:rsidRDefault="00DB75D5"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739448E" w14:textId="627EAE0A" w:rsidR="00DB75D5" w:rsidRPr="003B5430" w:rsidRDefault="00DB75D5"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72F21033" w14:textId="77777777" w:rsidR="00DB75D5" w:rsidRPr="000E47ED" w:rsidRDefault="00DB75D5" w:rsidP="003800F8">
      <w:pPr>
        <w:pStyle w:val="FootnoteText"/>
        <w:jc w:val="both"/>
        <w:rPr>
          <w:rFonts w:ascii="Times New Roman" w:hAnsi="Times New Roman"/>
          <w:lang w:val="hy-AM"/>
        </w:rPr>
      </w:pPr>
    </w:p>
    <w:p w14:paraId="4B646D76" w14:textId="77777777" w:rsidR="00DB75D5" w:rsidRPr="009C6D42" w:rsidRDefault="00DB75D5" w:rsidP="003800F8">
      <w:pPr>
        <w:pStyle w:val="FootnoteText"/>
        <w:jc w:val="both"/>
        <w:rPr>
          <w:rFonts w:ascii="Sylfaen" w:hAnsi="Sylfaen"/>
          <w:lang w:val="af-ZA"/>
        </w:rPr>
      </w:pPr>
    </w:p>
  </w:footnote>
  <w:footnote w:id="4">
    <w:p w14:paraId="66C8284C" w14:textId="77777777" w:rsidR="00DB75D5" w:rsidRPr="007E053B" w:rsidRDefault="00DB75D5" w:rsidP="003800F8">
      <w:pPr>
        <w:pStyle w:val="FootnoteText"/>
        <w:rPr>
          <w:rFonts w:ascii="Sylfaen" w:hAnsi="Sylfaen"/>
          <w:lang w:val="hy-AM"/>
        </w:rPr>
      </w:pPr>
    </w:p>
  </w:footnote>
  <w:footnote w:id="5">
    <w:p w14:paraId="27BEE30C" w14:textId="77777777" w:rsidR="00DB75D5" w:rsidRPr="004D3FD4" w:rsidRDefault="00DB75D5" w:rsidP="003800F8">
      <w:pPr>
        <w:pStyle w:val="FootnoteText"/>
        <w:rPr>
          <w:rFonts w:asciiTheme="minorHAnsi" w:hAnsiTheme="minorHAnsi"/>
          <w:lang w:val="hy-AM"/>
        </w:rPr>
      </w:pPr>
    </w:p>
  </w:footnote>
  <w:footnote w:id="6">
    <w:p w14:paraId="61190B5D" w14:textId="77777777" w:rsidR="00DB75D5" w:rsidRPr="00607206" w:rsidRDefault="00DB75D5" w:rsidP="003800F8">
      <w:pPr>
        <w:pStyle w:val="FootnoteText"/>
        <w:rPr>
          <w:rFonts w:ascii="Sylfaen" w:hAnsi="Sylfaen"/>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3422D47"/>
    <w:multiLevelType w:val="hybridMultilevel"/>
    <w:tmpl w:val="39280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B246FD5"/>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C13FEF"/>
    <w:multiLevelType w:val="hybridMultilevel"/>
    <w:tmpl w:val="C310EF2A"/>
    <w:lvl w:ilvl="0" w:tplc="63E84912">
      <w:start w:val="3"/>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7">
    <w:nsid w:val="67F33122"/>
    <w:multiLevelType w:val="multilevel"/>
    <w:tmpl w:val="7EFE5F24"/>
    <w:lvl w:ilvl="0">
      <w:start w:val="1"/>
      <w:numFmt w:val="decimal"/>
      <w:lvlText w:val="%1."/>
      <w:lvlJc w:val="left"/>
      <w:pPr>
        <w:ind w:left="720" w:hanging="360"/>
      </w:pPr>
      <w:rPr>
        <w:rFonts w:hint="default"/>
        <w:b/>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4E136C5"/>
    <w:multiLevelType w:val="multilevel"/>
    <w:tmpl w:val="02BAFC06"/>
    <w:lvl w:ilvl="0">
      <w:start w:val="1"/>
      <w:numFmt w:val="decimal"/>
      <w:lvlText w:val="%1."/>
      <w:lvlJc w:val="left"/>
      <w:pPr>
        <w:ind w:left="1080" w:hanging="360"/>
      </w:pPr>
      <w:rPr>
        <w:rFonts w:hint="default"/>
      </w:rPr>
    </w:lvl>
    <w:lvl w:ilvl="1">
      <w:start w:val="1"/>
      <w:numFmt w:val="decimal"/>
      <w:isLgl/>
      <w:lvlText w:val="%1.%2"/>
      <w:lvlJc w:val="left"/>
      <w:pPr>
        <w:ind w:left="2160" w:hanging="1440"/>
      </w:pPr>
      <w:rPr>
        <w:rFonts w:hint="default"/>
        <w:color w:val="auto"/>
        <w:sz w:val="20"/>
        <w:vertAlign w:val="baseline"/>
      </w:rPr>
    </w:lvl>
    <w:lvl w:ilvl="2">
      <w:start w:val="1"/>
      <w:numFmt w:val="decimal"/>
      <w:isLgl/>
      <w:lvlText w:val="%1.%2.%3"/>
      <w:lvlJc w:val="left"/>
      <w:pPr>
        <w:ind w:left="2160" w:hanging="1440"/>
      </w:pPr>
      <w:rPr>
        <w:rFonts w:hint="default"/>
        <w:sz w:val="20"/>
      </w:rPr>
    </w:lvl>
    <w:lvl w:ilvl="3">
      <w:start w:val="1"/>
      <w:numFmt w:val="decimal"/>
      <w:isLgl/>
      <w:lvlText w:val="%1.%2.%3.%4"/>
      <w:lvlJc w:val="left"/>
      <w:pPr>
        <w:ind w:left="2160" w:hanging="144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5"/>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32"/>
  </w:num>
  <w:num w:numId="13">
    <w:abstractNumId w:val="28"/>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3"/>
  </w:num>
  <w:num w:numId="22">
    <w:abstractNumId w:val="31"/>
  </w:num>
  <w:num w:numId="23">
    <w:abstractNumId w:val="24"/>
  </w:num>
  <w:num w:numId="24">
    <w:abstractNumId w:val="0"/>
  </w:num>
  <w:num w:numId="25">
    <w:abstractNumId w:val="13"/>
  </w:num>
  <w:num w:numId="26">
    <w:abstractNumId w:val="16"/>
  </w:num>
  <w:num w:numId="27">
    <w:abstractNumId w:val="21"/>
  </w:num>
  <w:num w:numId="28">
    <w:abstractNumId w:val="10"/>
  </w:num>
  <w:num w:numId="29">
    <w:abstractNumId w:val="9"/>
  </w:num>
  <w:num w:numId="30">
    <w:abstractNumId w:val="12"/>
  </w:num>
  <w:num w:numId="31">
    <w:abstractNumId w:val="20"/>
  </w:num>
  <w:num w:numId="32">
    <w:abstractNumId w:val="26"/>
  </w:num>
  <w:num w:numId="33">
    <w:abstractNumId w:val="23"/>
  </w:num>
  <w:num w:numId="34">
    <w:abstractNumId w:val="18"/>
  </w:num>
  <w:num w:numId="35">
    <w:abstractNumId w:val="27"/>
  </w:num>
  <w:num w:numId="36">
    <w:abstractNumId w:val="1"/>
  </w:num>
  <w:num w:numId="37">
    <w:abstractNumId w:val="30"/>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4C2"/>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5E0"/>
    <w:rsid w:val="00092D0A"/>
    <w:rsid w:val="0009380C"/>
    <w:rsid w:val="0009449B"/>
    <w:rsid w:val="000946A3"/>
    <w:rsid w:val="000952D8"/>
    <w:rsid w:val="00095EB1"/>
    <w:rsid w:val="00096865"/>
    <w:rsid w:val="00097DE8"/>
    <w:rsid w:val="000A025B"/>
    <w:rsid w:val="000A1B00"/>
    <w:rsid w:val="000A37CE"/>
    <w:rsid w:val="000A5226"/>
    <w:rsid w:val="000A5B16"/>
    <w:rsid w:val="000A6B75"/>
    <w:rsid w:val="000A72AD"/>
    <w:rsid w:val="000A7528"/>
    <w:rsid w:val="000B033F"/>
    <w:rsid w:val="000B1088"/>
    <w:rsid w:val="000B259E"/>
    <w:rsid w:val="000B4092"/>
    <w:rsid w:val="000B5156"/>
    <w:rsid w:val="000B5AE5"/>
    <w:rsid w:val="000B700B"/>
    <w:rsid w:val="000B7641"/>
    <w:rsid w:val="000B7C54"/>
    <w:rsid w:val="000C0396"/>
    <w:rsid w:val="000C062F"/>
    <w:rsid w:val="000C0A9D"/>
    <w:rsid w:val="000C165F"/>
    <w:rsid w:val="000C36C6"/>
    <w:rsid w:val="000C51A3"/>
    <w:rsid w:val="000C54FE"/>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D7AAF"/>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27D54"/>
    <w:rsid w:val="00130202"/>
    <w:rsid w:val="001305C6"/>
    <w:rsid w:val="00131E9C"/>
    <w:rsid w:val="00132FA8"/>
    <w:rsid w:val="00133A5A"/>
    <w:rsid w:val="00133A7E"/>
    <w:rsid w:val="00133CE4"/>
    <w:rsid w:val="001347E8"/>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0B9"/>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3F1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6CA8"/>
    <w:rsid w:val="001C76F7"/>
    <w:rsid w:val="001C7C1A"/>
    <w:rsid w:val="001D1139"/>
    <w:rsid w:val="001D1D00"/>
    <w:rsid w:val="001D2074"/>
    <w:rsid w:val="001D2D62"/>
    <w:rsid w:val="001D5FF7"/>
    <w:rsid w:val="001D6531"/>
    <w:rsid w:val="001D7228"/>
    <w:rsid w:val="001D74FA"/>
    <w:rsid w:val="001D78C5"/>
    <w:rsid w:val="001E0216"/>
    <w:rsid w:val="001E17BA"/>
    <w:rsid w:val="001E226D"/>
    <w:rsid w:val="001E2794"/>
    <w:rsid w:val="001E2814"/>
    <w:rsid w:val="001E412B"/>
    <w:rsid w:val="001E55B2"/>
    <w:rsid w:val="001E5866"/>
    <w:rsid w:val="001E7733"/>
    <w:rsid w:val="001F0335"/>
    <w:rsid w:val="001F0371"/>
    <w:rsid w:val="001F1DF0"/>
    <w:rsid w:val="001F25A9"/>
    <w:rsid w:val="001F3237"/>
    <w:rsid w:val="001F386B"/>
    <w:rsid w:val="001F45BE"/>
    <w:rsid w:val="001F5FDE"/>
    <w:rsid w:val="001F6578"/>
    <w:rsid w:val="001F760C"/>
    <w:rsid w:val="001F7800"/>
    <w:rsid w:val="00201683"/>
    <w:rsid w:val="002017CB"/>
    <w:rsid w:val="00201DA0"/>
    <w:rsid w:val="00201F2E"/>
    <w:rsid w:val="00202F4D"/>
    <w:rsid w:val="002032CE"/>
    <w:rsid w:val="00203917"/>
    <w:rsid w:val="00203DE5"/>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2FE6"/>
    <w:rsid w:val="002240AB"/>
    <w:rsid w:val="002250D8"/>
    <w:rsid w:val="0022515E"/>
    <w:rsid w:val="002252CD"/>
    <w:rsid w:val="00226412"/>
    <w:rsid w:val="002273AD"/>
    <w:rsid w:val="0022770A"/>
    <w:rsid w:val="00227C9F"/>
    <w:rsid w:val="00230B12"/>
    <w:rsid w:val="00230C8F"/>
    <w:rsid w:val="0023252B"/>
    <w:rsid w:val="002330D0"/>
    <w:rsid w:val="0023346B"/>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155"/>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87C34"/>
    <w:rsid w:val="00291919"/>
    <w:rsid w:val="00291EFF"/>
    <w:rsid w:val="002926D4"/>
    <w:rsid w:val="00293A25"/>
    <w:rsid w:val="00293A76"/>
    <w:rsid w:val="002941F2"/>
    <w:rsid w:val="00294403"/>
    <w:rsid w:val="00294BD5"/>
    <w:rsid w:val="00294FFF"/>
    <w:rsid w:val="0029515A"/>
    <w:rsid w:val="00295E9B"/>
    <w:rsid w:val="00296466"/>
    <w:rsid w:val="00296A9F"/>
    <w:rsid w:val="00296F9E"/>
    <w:rsid w:val="002A058F"/>
    <w:rsid w:val="002A10B2"/>
    <w:rsid w:val="002A1FAC"/>
    <w:rsid w:val="002A26AE"/>
    <w:rsid w:val="002A2C2E"/>
    <w:rsid w:val="002A3785"/>
    <w:rsid w:val="002A3BFD"/>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B91"/>
    <w:rsid w:val="002C0DD6"/>
    <w:rsid w:val="002C1050"/>
    <w:rsid w:val="002C1AE5"/>
    <w:rsid w:val="002C205F"/>
    <w:rsid w:val="002C27EB"/>
    <w:rsid w:val="002C2AAB"/>
    <w:rsid w:val="002C2C6F"/>
    <w:rsid w:val="002C38F4"/>
    <w:rsid w:val="002C3CAA"/>
    <w:rsid w:val="002C4DBF"/>
    <w:rsid w:val="002C6CF7"/>
    <w:rsid w:val="002C7037"/>
    <w:rsid w:val="002C711E"/>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0CCA"/>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374"/>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3C70"/>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0F8"/>
    <w:rsid w:val="00380721"/>
    <w:rsid w:val="00381658"/>
    <w:rsid w:val="00381D81"/>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680"/>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0C08"/>
    <w:rsid w:val="00431998"/>
    <w:rsid w:val="004320F2"/>
    <w:rsid w:val="00433F39"/>
    <w:rsid w:val="00434D1C"/>
    <w:rsid w:val="0043558D"/>
    <w:rsid w:val="004361D6"/>
    <w:rsid w:val="0043641B"/>
    <w:rsid w:val="00436DA1"/>
    <w:rsid w:val="00436DF8"/>
    <w:rsid w:val="00437CDB"/>
    <w:rsid w:val="00440390"/>
    <w:rsid w:val="0044072F"/>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224"/>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0C29"/>
    <w:rsid w:val="0048103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752"/>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D7D"/>
    <w:rsid w:val="00545F4E"/>
    <w:rsid w:val="0054752B"/>
    <w:rsid w:val="00551E52"/>
    <w:rsid w:val="005525A4"/>
    <w:rsid w:val="00552C12"/>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096A"/>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0EA2"/>
    <w:rsid w:val="005E1F72"/>
    <w:rsid w:val="005E24FD"/>
    <w:rsid w:val="005E2581"/>
    <w:rsid w:val="005E2C51"/>
    <w:rsid w:val="005E2F4D"/>
    <w:rsid w:val="005E2FA5"/>
    <w:rsid w:val="005E3097"/>
    <w:rsid w:val="005E3501"/>
    <w:rsid w:val="005E3FC4"/>
    <w:rsid w:val="005E400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9FD"/>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372A"/>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1B55"/>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0F8"/>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07C14"/>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07B6"/>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1FC0"/>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67CAA"/>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770CA"/>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34E"/>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1F8D"/>
    <w:rsid w:val="007D2B56"/>
    <w:rsid w:val="007D3E45"/>
    <w:rsid w:val="007D4017"/>
    <w:rsid w:val="007D4F46"/>
    <w:rsid w:val="007D716A"/>
    <w:rsid w:val="007D7707"/>
    <w:rsid w:val="007D7D3C"/>
    <w:rsid w:val="007E0DD7"/>
    <w:rsid w:val="007E0E5F"/>
    <w:rsid w:val="007E0EA0"/>
    <w:rsid w:val="007E0EB8"/>
    <w:rsid w:val="007E15A7"/>
    <w:rsid w:val="007E1A5C"/>
    <w:rsid w:val="007E238F"/>
    <w:rsid w:val="007E3AEE"/>
    <w:rsid w:val="007E46FE"/>
    <w:rsid w:val="007E63D8"/>
    <w:rsid w:val="007E6804"/>
    <w:rsid w:val="007E6E01"/>
    <w:rsid w:val="007E70F5"/>
    <w:rsid w:val="007F12DE"/>
    <w:rsid w:val="007F1314"/>
    <w:rsid w:val="007F1F51"/>
    <w:rsid w:val="007F281F"/>
    <w:rsid w:val="007F3495"/>
    <w:rsid w:val="007F503F"/>
    <w:rsid w:val="007F5A5F"/>
    <w:rsid w:val="007F6722"/>
    <w:rsid w:val="007F7183"/>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33F7"/>
    <w:rsid w:val="00814170"/>
    <w:rsid w:val="00814DBD"/>
    <w:rsid w:val="00816505"/>
    <w:rsid w:val="00820257"/>
    <w:rsid w:val="0082102B"/>
    <w:rsid w:val="00821921"/>
    <w:rsid w:val="008223F5"/>
    <w:rsid w:val="008225FF"/>
    <w:rsid w:val="00822942"/>
    <w:rsid w:val="008229D3"/>
    <w:rsid w:val="00824AF1"/>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D09"/>
    <w:rsid w:val="00856FDE"/>
    <w:rsid w:val="0085736F"/>
    <w:rsid w:val="00857BF8"/>
    <w:rsid w:val="0086004A"/>
    <w:rsid w:val="008601B2"/>
    <w:rsid w:val="0086059D"/>
    <w:rsid w:val="00860B3B"/>
    <w:rsid w:val="00861BEB"/>
    <w:rsid w:val="00862230"/>
    <w:rsid w:val="008626E5"/>
    <w:rsid w:val="008628CD"/>
    <w:rsid w:val="008628EC"/>
    <w:rsid w:val="00862B55"/>
    <w:rsid w:val="008652A9"/>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177"/>
    <w:rsid w:val="00886AA6"/>
    <w:rsid w:val="00886EFE"/>
    <w:rsid w:val="008870AF"/>
    <w:rsid w:val="00887807"/>
    <w:rsid w:val="008916DE"/>
    <w:rsid w:val="008920F8"/>
    <w:rsid w:val="0089384E"/>
    <w:rsid w:val="008951E8"/>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803"/>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09FB"/>
    <w:rsid w:val="008E1FEB"/>
    <w:rsid w:val="008E24DC"/>
    <w:rsid w:val="008E3548"/>
    <w:rsid w:val="008E3574"/>
    <w:rsid w:val="008E38E6"/>
    <w:rsid w:val="008E3B1B"/>
    <w:rsid w:val="008E4010"/>
    <w:rsid w:val="008E43BF"/>
    <w:rsid w:val="008E4477"/>
    <w:rsid w:val="008E5B7C"/>
    <w:rsid w:val="008E5C09"/>
    <w:rsid w:val="008E60B3"/>
    <w:rsid w:val="008E6ACD"/>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3BA0"/>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2F0"/>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2720"/>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5B2B"/>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125C"/>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EF6"/>
    <w:rsid w:val="00AB3FFE"/>
    <w:rsid w:val="00AB5AF2"/>
    <w:rsid w:val="00AB5D5B"/>
    <w:rsid w:val="00AB5E50"/>
    <w:rsid w:val="00AB64C0"/>
    <w:rsid w:val="00AB77E2"/>
    <w:rsid w:val="00AB7AF9"/>
    <w:rsid w:val="00AB7D2E"/>
    <w:rsid w:val="00AC082E"/>
    <w:rsid w:val="00AC1216"/>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5757"/>
    <w:rsid w:val="00B5713B"/>
    <w:rsid w:val="00B57948"/>
    <w:rsid w:val="00B57A02"/>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8B2"/>
    <w:rsid w:val="00B71C3C"/>
    <w:rsid w:val="00B71D73"/>
    <w:rsid w:val="00B72F44"/>
    <w:rsid w:val="00B73AB8"/>
    <w:rsid w:val="00B73DE0"/>
    <w:rsid w:val="00B744F6"/>
    <w:rsid w:val="00B75687"/>
    <w:rsid w:val="00B75FF5"/>
    <w:rsid w:val="00B7678F"/>
    <w:rsid w:val="00B7771E"/>
    <w:rsid w:val="00B81AD3"/>
    <w:rsid w:val="00B81FA6"/>
    <w:rsid w:val="00B834EF"/>
    <w:rsid w:val="00B838C9"/>
    <w:rsid w:val="00B83A32"/>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2CBE"/>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C7E3E"/>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571"/>
    <w:rsid w:val="00C029B6"/>
    <w:rsid w:val="00C03431"/>
    <w:rsid w:val="00C03728"/>
    <w:rsid w:val="00C03A8B"/>
    <w:rsid w:val="00C0413D"/>
    <w:rsid w:val="00C04470"/>
    <w:rsid w:val="00C0469E"/>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32B6"/>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2BB"/>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01E4"/>
    <w:rsid w:val="00C9091F"/>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67C6"/>
    <w:rsid w:val="00CC73F0"/>
    <w:rsid w:val="00CC7693"/>
    <w:rsid w:val="00CD043A"/>
    <w:rsid w:val="00CD3548"/>
    <w:rsid w:val="00CD4190"/>
    <w:rsid w:val="00CD435C"/>
    <w:rsid w:val="00CD43C8"/>
    <w:rsid w:val="00CD4898"/>
    <w:rsid w:val="00CD57A9"/>
    <w:rsid w:val="00CD799E"/>
    <w:rsid w:val="00CE0D95"/>
    <w:rsid w:val="00CE1C61"/>
    <w:rsid w:val="00CE2264"/>
    <w:rsid w:val="00CE2E8C"/>
    <w:rsid w:val="00CE3A99"/>
    <w:rsid w:val="00CE47BE"/>
    <w:rsid w:val="00CE4D1D"/>
    <w:rsid w:val="00CE7B83"/>
    <w:rsid w:val="00CE7BF1"/>
    <w:rsid w:val="00CF0D0D"/>
    <w:rsid w:val="00CF12EE"/>
    <w:rsid w:val="00CF1653"/>
    <w:rsid w:val="00CF1742"/>
    <w:rsid w:val="00CF2176"/>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4C2C"/>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41"/>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2FA3"/>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47BA"/>
    <w:rsid w:val="00DA687B"/>
    <w:rsid w:val="00DA6C97"/>
    <w:rsid w:val="00DA6CFA"/>
    <w:rsid w:val="00DB01A7"/>
    <w:rsid w:val="00DB0602"/>
    <w:rsid w:val="00DB2BCC"/>
    <w:rsid w:val="00DB3E17"/>
    <w:rsid w:val="00DB41B7"/>
    <w:rsid w:val="00DB4273"/>
    <w:rsid w:val="00DB4CC7"/>
    <w:rsid w:val="00DB64C8"/>
    <w:rsid w:val="00DB6D02"/>
    <w:rsid w:val="00DB75D5"/>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D7EE8"/>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78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429"/>
    <w:rsid w:val="00E41620"/>
    <w:rsid w:val="00E4239E"/>
    <w:rsid w:val="00E42FEB"/>
    <w:rsid w:val="00E430BF"/>
    <w:rsid w:val="00E43C73"/>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134"/>
    <w:rsid w:val="00E93CA2"/>
    <w:rsid w:val="00E9479B"/>
    <w:rsid w:val="00E94D7F"/>
    <w:rsid w:val="00E95E47"/>
    <w:rsid w:val="00E968EF"/>
    <w:rsid w:val="00E969ED"/>
    <w:rsid w:val="00E97061"/>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39A"/>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570B"/>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03E"/>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219"/>
    <w:rsid w:val="00F1088F"/>
    <w:rsid w:val="00F11794"/>
    <w:rsid w:val="00F11AC7"/>
    <w:rsid w:val="00F11D9C"/>
    <w:rsid w:val="00F124AB"/>
    <w:rsid w:val="00F125C4"/>
    <w:rsid w:val="00F130CC"/>
    <w:rsid w:val="00F130E4"/>
    <w:rsid w:val="00F13444"/>
    <w:rsid w:val="00F1389B"/>
    <w:rsid w:val="00F13FFF"/>
    <w:rsid w:val="00F141E2"/>
    <w:rsid w:val="00F154A2"/>
    <w:rsid w:val="00F15F72"/>
    <w:rsid w:val="00F16EF4"/>
    <w:rsid w:val="00F1738A"/>
    <w:rsid w:val="00F20550"/>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1AFF"/>
    <w:rsid w:val="00F339E3"/>
    <w:rsid w:val="00F34AAA"/>
    <w:rsid w:val="00F36E1F"/>
    <w:rsid w:val="00F377C0"/>
    <w:rsid w:val="00F37BC1"/>
    <w:rsid w:val="00F37F2C"/>
    <w:rsid w:val="00F403A5"/>
    <w:rsid w:val="00F406AC"/>
    <w:rsid w:val="00F40D4D"/>
    <w:rsid w:val="00F4140F"/>
    <w:rsid w:val="00F420A3"/>
    <w:rsid w:val="00F4395E"/>
    <w:rsid w:val="00F449C0"/>
    <w:rsid w:val="00F4506C"/>
    <w:rsid w:val="00F45460"/>
    <w:rsid w:val="00F45B4D"/>
    <w:rsid w:val="00F45B8B"/>
    <w:rsid w:val="00F45E48"/>
    <w:rsid w:val="00F4686C"/>
    <w:rsid w:val="00F46B08"/>
    <w:rsid w:val="00F51B3A"/>
    <w:rsid w:val="00F53525"/>
    <w:rsid w:val="00F538FE"/>
    <w:rsid w:val="00F546F2"/>
    <w:rsid w:val="00F54B98"/>
    <w:rsid w:val="00F5526F"/>
    <w:rsid w:val="00F55654"/>
    <w:rsid w:val="00F556B0"/>
    <w:rsid w:val="00F55A33"/>
    <w:rsid w:val="00F562EA"/>
    <w:rsid w:val="00F5653D"/>
    <w:rsid w:val="00F572CC"/>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97F13"/>
    <w:rsid w:val="00FA0498"/>
    <w:rsid w:val="00FA0E41"/>
    <w:rsid w:val="00FA2BFA"/>
    <w:rsid w:val="00FA2FB6"/>
    <w:rsid w:val="00FA37C3"/>
    <w:rsid w:val="00FA409E"/>
    <w:rsid w:val="00FA4725"/>
    <w:rsid w:val="00FA48FC"/>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3599"/>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A89"/>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 Char Char1"/>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Normal"/>
    <w:link w:val="NormalWebChar"/>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1">
    <w:name w:val="Unresolved Mention1"/>
    <w:uiPriority w:val="99"/>
    <w:semiHidden/>
    <w:unhideWhenUsed/>
    <w:rsid w:val="003800F8"/>
    <w:rPr>
      <w:color w:val="605E5C"/>
      <w:shd w:val="clear" w:color="auto" w:fill="E1DFDD"/>
    </w:rPr>
  </w:style>
  <w:style w:type="paragraph" w:customStyle="1" w:styleId="Subtitle2">
    <w:name w:val="Subtitle 2"/>
    <w:basedOn w:val="Footer"/>
    <w:autoRedefine/>
    <w:rsid w:val="003800F8"/>
    <w:pPr>
      <w:tabs>
        <w:tab w:val="clear" w:pos="4320"/>
        <w:tab w:val="clear" w:pos="8640"/>
      </w:tabs>
      <w:jc w:val="right"/>
      <w:outlineLvl w:val="1"/>
    </w:pPr>
    <w:rPr>
      <w:rFonts w:ascii="Sylfaen" w:hAnsi="Sylfaen" w:cs="Sylfaen"/>
      <w:b/>
      <w:bCs/>
      <w:szCs w:val="24"/>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Знак Знак Char,Знак Char,webb Char"/>
    <w:link w:val="NormalWeb"/>
    <w:uiPriority w:val="99"/>
    <w:locked/>
    <w:rsid w:val="003800F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 Char Char1"/>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Normal"/>
    <w:link w:val="NormalWebChar"/>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1">
    <w:name w:val="Unresolved Mention1"/>
    <w:uiPriority w:val="99"/>
    <w:semiHidden/>
    <w:unhideWhenUsed/>
    <w:rsid w:val="003800F8"/>
    <w:rPr>
      <w:color w:val="605E5C"/>
      <w:shd w:val="clear" w:color="auto" w:fill="E1DFDD"/>
    </w:rPr>
  </w:style>
  <w:style w:type="paragraph" w:customStyle="1" w:styleId="Subtitle2">
    <w:name w:val="Subtitle 2"/>
    <w:basedOn w:val="Footer"/>
    <w:autoRedefine/>
    <w:rsid w:val="003800F8"/>
    <w:pPr>
      <w:tabs>
        <w:tab w:val="clear" w:pos="4320"/>
        <w:tab w:val="clear" w:pos="8640"/>
      </w:tabs>
      <w:jc w:val="right"/>
      <w:outlineLvl w:val="1"/>
    </w:pPr>
    <w:rPr>
      <w:rFonts w:ascii="Sylfaen" w:hAnsi="Sylfaen" w:cs="Sylfaen"/>
      <w:b/>
      <w:bCs/>
      <w:szCs w:val="24"/>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Знак Знак Char,Знак Char,webb Char"/>
    <w:link w:val="NormalWeb"/>
    <w:uiPriority w:val="99"/>
    <w:locked/>
    <w:rsid w:val="003800F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15908-2718-4B2B-8982-27822FBC9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68</Pages>
  <Words>21734</Words>
  <Characters>123888</Characters>
  <Application>Microsoft Office Word</Application>
  <DocSecurity>0</DocSecurity>
  <Lines>1032</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145332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https:/mul2-minfin.gov.am/tasks/768273/oneclick/Ashxatanq_txtayin_H8-3.docx?token=ee6879fa53f9497278644e51e99b86a6</cp:keywords>
  <cp:lastModifiedBy>user04</cp:lastModifiedBy>
  <cp:revision>85</cp:revision>
  <cp:lastPrinted>2024-08-14T10:13:00Z</cp:lastPrinted>
  <dcterms:created xsi:type="dcterms:W3CDTF">2024-08-28T09:53:00Z</dcterms:created>
  <dcterms:modified xsi:type="dcterms:W3CDTF">2024-09-02T12:58:00Z</dcterms:modified>
</cp:coreProperties>
</file>